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0C4119" w14:textId="77777777" w:rsidTr="00D74AE1">
        <w:trPr>
          <w:trHeight w:hRule="exact" w:val="2948"/>
        </w:trPr>
        <w:tc>
          <w:tcPr>
            <w:tcW w:w="11185" w:type="dxa"/>
            <w:vAlign w:val="center"/>
          </w:tcPr>
          <w:p w14:paraId="41FCB08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F2A15B3" w14:textId="77777777" w:rsidR="008972C3" w:rsidRDefault="008972C3" w:rsidP="003274DB"/>
    <w:p w14:paraId="3C8F6804" w14:textId="77777777" w:rsidR="00D74AE1" w:rsidRDefault="00D74AE1" w:rsidP="003274DB"/>
    <w:p w14:paraId="6496422F" w14:textId="77777777" w:rsidR="0093492E" w:rsidRDefault="006C48A4" w:rsidP="0026038D">
      <w:pPr>
        <w:pStyle w:val="Documentnumber"/>
      </w:pPr>
      <w:r>
        <w:t>G</w:t>
      </w:r>
      <w:r w:rsidR="0026038D">
        <w:t>1</w:t>
      </w:r>
      <w:r w:rsidR="00244D75">
        <w:t>141</w:t>
      </w:r>
    </w:p>
    <w:p w14:paraId="7375F204" w14:textId="77777777" w:rsidR="0026038D" w:rsidRDefault="0026038D" w:rsidP="003274DB"/>
    <w:p w14:paraId="0ED287B4" w14:textId="77777777" w:rsidR="00244D75" w:rsidRDefault="00244D75" w:rsidP="00244D75">
      <w:pPr>
        <w:pStyle w:val="Documentnumber"/>
      </w:pPr>
      <w:r>
        <w:t>Operational Procedures</w:t>
      </w:r>
      <w:r w:rsidRPr="00F25897">
        <w:t xml:space="preserve"> </w:t>
      </w:r>
      <w:r>
        <w:t>for Vessel Traffic Services</w:t>
      </w:r>
    </w:p>
    <w:p w14:paraId="3DACCECB" w14:textId="77777777" w:rsidR="00776004" w:rsidRPr="00ED4450" w:rsidRDefault="00776004" w:rsidP="006218E8">
      <w:pPr>
        <w:pStyle w:val="Documentname"/>
      </w:pPr>
    </w:p>
    <w:p w14:paraId="298629C0" w14:textId="77777777" w:rsidR="004E0BBB" w:rsidRDefault="004E0BBB" w:rsidP="00D74AE1"/>
    <w:p w14:paraId="1AFC62B9" w14:textId="77777777" w:rsidR="004E0BBB" w:rsidRDefault="004E0BBB" w:rsidP="00D74AE1"/>
    <w:p w14:paraId="5F6420FB" w14:textId="77777777" w:rsidR="004E0BBB" w:rsidRDefault="004E0BBB" w:rsidP="00D74AE1"/>
    <w:p w14:paraId="1F522BDB" w14:textId="77777777" w:rsidR="004E0BBB" w:rsidRDefault="004E0BBB" w:rsidP="00D74AE1"/>
    <w:p w14:paraId="2E692EE6" w14:textId="77777777" w:rsidR="004E0BBB" w:rsidRDefault="004E0BBB" w:rsidP="00D74AE1"/>
    <w:p w14:paraId="14390C31" w14:textId="77777777" w:rsidR="004E0BBB" w:rsidRDefault="004E0BBB" w:rsidP="00D74AE1"/>
    <w:p w14:paraId="6B957716" w14:textId="77777777" w:rsidR="004E0BBB" w:rsidRDefault="004E0BBB" w:rsidP="00D74AE1"/>
    <w:p w14:paraId="6006652D" w14:textId="77777777" w:rsidR="004E0BBB" w:rsidRDefault="004E0BBB" w:rsidP="00D74AE1"/>
    <w:p w14:paraId="7064559F" w14:textId="77777777" w:rsidR="004E0BBB" w:rsidRDefault="004E0BBB" w:rsidP="00D74AE1"/>
    <w:p w14:paraId="5435B2A4" w14:textId="77777777" w:rsidR="004E0BBB" w:rsidRDefault="004E0BBB" w:rsidP="00D74AE1"/>
    <w:p w14:paraId="2B131D6A" w14:textId="77777777" w:rsidR="004E0BBB" w:rsidRDefault="004E0BBB" w:rsidP="00D74AE1"/>
    <w:p w14:paraId="175C2B33" w14:textId="77777777" w:rsidR="00734BC6" w:rsidRDefault="00734BC6" w:rsidP="00D74AE1"/>
    <w:p w14:paraId="45F20623" w14:textId="77777777" w:rsidR="004E0BBB" w:rsidRDefault="004E0BBB" w:rsidP="00D74AE1"/>
    <w:p w14:paraId="70E258E9" w14:textId="77777777" w:rsidR="004E0BBB" w:rsidRDefault="004E0BBB" w:rsidP="00D74AE1"/>
    <w:p w14:paraId="3679C793" w14:textId="77777777" w:rsidR="004E0BBB" w:rsidRDefault="004E0BBB" w:rsidP="00D74AE1"/>
    <w:p w14:paraId="78EA1FA6" w14:textId="77777777" w:rsidR="004E0BBB" w:rsidRDefault="004E0BBB" w:rsidP="00D74AE1"/>
    <w:p w14:paraId="48CD2DEC" w14:textId="77777777" w:rsidR="004E0BBB" w:rsidRDefault="004E0BBB" w:rsidP="00D74AE1"/>
    <w:p w14:paraId="02679213" w14:textId="77777777" w:rsidR="004E0BBB" w:rsidRDefault="004E0BBB" w:rsidP="00D74AE1"/>
    <w:p w14:paraId="5A5BA67D" w14:textId="77777777" w:rsidR="004E0BBB" w:rsidRDefault="004E0BBB" w:rsidP="00D74AE1"/>
    <w:p w14:paraId="090EDD1C" w14:textId="77777777" w:rsidR="004E0BBB" w:rsidRDefault="004E0BBB" w:rsidP="00D74AE1"/>
    <w:p w14:paraId="1A454188" w14:textId="77777777" w:rsidR="004E0BBB" w:rsidRPr="00D656B7" w:rsidRDefault="00D2759C" w:rsidP="004E0BBB">
      <w:pPr>
        <w:pStyle w:val="Editionnumber"/>
        <w:rPr>
          <w:highlight w:val="yellow"/>
          <w:rPrChange w:id="1" w:author="Shahid Khan" w:date="2019-09-24T08:52:00Z">
            <w:rPr/>
          </w:rPrChange>
        </w:rPr>
      </w:pPr>
      <w:r w:rsidRPr="00D656B7">
        <w:rPr>
          <w:highlight w:val="yellow"/>
          <w:rPrChange w:id="2" w:author="Shahid Khan" w:date="2019-09-24T08:52:00Z">
            <w:rPr/>
          </w:rPrChange>
        </w:rPr>
        <w:t>Edition 1</w:t>
      </w:r>
    </w:p>
    <w:p w14:paraId="6DEFC762" w14:textId="77777777" w:rsidR="004E0BBB" w:rsidRDefault="00244D75" w:rsidP="004E0BBB">
      <w:pPr>
        <w:pStyle w:val="Documentdate"/>
      </w:pPr>
      <w:r w:rsidRPr="00D656B7">
        <w:rPr>
          <w:highlight w:val="yellow"/>
          <w:rPrChange w:id="3" w:author="Shahid Khan" w:date="2019-09-24T08:52:00Z">
            <w:rPr/>
          </w:rPrChange>
        </w:rPr>
        <w:t>December 2018</w:t>
      </w:r>
    </w:p>
    <w:p w14:paraId="22C0F7A9"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FE9C803" w14:textId="77777777" w:rsidR="00914E26" w:rsidRPr="00460028" w:rsidRDefault="00914E26" w:rsidP="00914E26">
      <w:pPr>
        <w:pStyle w:val="Body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2E114B04" w14:textId="77777777" w:rsidTr="003A639A">
        <w:tc>
          <w:tcPr>
            <w:tcW w:w="2093" w:type="dxa"/>
          </w:tcPr>
          <w:p w14:paraId="26AB0F15" w14:textId="77777777" w:rsidR="00914E26" w:rsidRPr="00460028" w:rsidRDefault="00914E26" w:rsidP="00414698">
            <w:pPr>
              <w:pStyle w:val="Tableheading"/>
            </w:pPr>
            <w:r w:rsidRPr="00460028">
              <w:t>Date</w:t>
            </w:r>
          </w:p>
        </w:tc>
        <w:tc>
          <w:tcPr>
            <w:tcW w:w="3576" w:type="dxa"/>
          </w:tcPr>
          <w:p w14:paraId="0B6E5300" w14:textId="77777777" w:rsidR="00914E26" w:rsidRPr="00460028" w:rsidRDefault="003A639A" w:rsidP="00414698">
            <w:pPr>
              <w:pStyle w:val="Tableheading"/>
            </w:pPr>
            <w:r>
              <w:t>Details</w:t>
            </w:r>
          </w:p>
        </w:tc>
        <w:tc>
          <w:tcPr>
            <w:tcW w:w="4645" w:type="dxa"/>
          </w:tcPr>
          <w:p w14:paraId="2272ED96" w14:textId="77777777" w:rsidR="00914E26" w:rsidRPr="00460028" w:rsidRDefault="003A639A" w:rsidP="00414698">
            <w:pPr>
              <w:pStyle w:val="Tableheading"/>
            </w:pPr>
            <w:r>
              <w:t>Approval</w:t>
            </w:r>
          </w:p>
        </w:tc>
      </w:tr>
      <w:tr w:rsidR="005E4659" w:rsidRPr="00460028" w14:paraId="2D9AE58C" w14:textId="77777777" w:rsidTr="003A639A">
        <w:trPr>
          <w:trHeight w:val="851"/>
        </w:trPr>
        <w:tc>
          <w:tcPr>
            <w:tcW w:w="2093" w:type="dxa"/>
            <w:vAlign w:val="center"/>
          </w:tcPr>
          <w:p w14:paraId="6877A2C8"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50ACB3B0" w14:textId="77777777" w:rsidR="00914E26" w:rsidRDefault="003A639A" w:rsidP="00914E26">
            <w:pPr>
              <w:pStyle w:val="Tabletext"/>
            </w:pPr>
            <w:r>
              <w:t>1</w:t>
            </w:r>
            <w:r w:rsidRPr="003A639A">
              <w:rPr>
                <w:vertAlign w:val="superscript"/>
              </w:rPr>
              <w:t>st</w:t>
            </w:r>
            <w:r>
              <w:t xml:space="preserve"> issue</w:t>
            </w:r>
          </w:p>
          <w:p w14:paraId="0C764966"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0EA7518" w14:textId="77777777" w:rsidR="00914E26" w:rsidRPr="00460028" w:rsidRDefault="003A639A" w:rsidP="00914E26">
            <w:pPr>
              <w:pStyle w:val="Tabletext"/>
            </w:pPr>
            <w:r>
              <w:t>Council 68</w:t>
            </w:r>
          </w:p>
        </w:tc>
      </w:tr>
      <w:tr w:rsidR="005E4659" w:rsidRPr="00460028" w14:paraId="7DB65D83" w14:textId="77777777" w:rsidTr="003A639A">
        <w:trPr>
          <w:trHeight w:val="851"/>
        </w:trPr>
        <w:tc>
          <w:tcPr>
            <w:tcW w:w="2093" w:type="dxa"/>
            <w:vAlign w:val="center"/>
          </w:tcPr>
          <w:p w14:paraId="2A64FECE" w14:textId="77777777" w:rsidR="00914E26" w:rsidRPr="00460028" w:rsidRDefault="00914E26" w:rsidP="00914E26">
            <w:pPr>
              <w:pStyle w:val="Tabletext"/>
            </w:pPr>
          </w:p>
        </w:tc>
        <w:tc>
          <w:tcPr>
            <w:tcW w:w="3576" w:type="dxa"/>
            <w:vAlign w:val="center"/>
          </w:tcPr>
          <w:p w14:paraId="7F900198" w14:textId="77777777" w:rsidR="00914E26" w:rsidRPr="00460028" w:rsidRDefault="00914E26" w:rsidP="00914E26">
            <w:pPr>
              <w:pStyle w:val="Tabletext"/>
            </w:pPr>
          </w:p>
        </w:tc>
        <w:tc>
          <w:tcPr>
            <w:tcW w:w="4645" w:type="dxa"/>
            <w:vAlign w:val="center"/>
          </w:tcPr>
          <w:p w14:paraId="529A1F7A" w14:textId="77777777" w:rsidR="00914E26" w:rsidRPr="00460028" w:rsidRDefault="00914E26" w:rsidP="00914E26">
            <w:pPr>
              <w:pStyle w:val="Tabletext"/>
            </w:pPr>
          </w:p>
        </w:tc>
      </w:tr>
      <w:tr w:rsidR="005E4659" w:rsidRPr="00460028" w14:paraId="127A9489" w14:textId="77777777" w:rsidTr="003A639A">
        <w:trPr>
          <w:trHeight w:val="851"/>
        </w:trPr>
        <w:tc>
          <w:tcPr>
            <w:tcW w:w="2093" w:type="dxa"/>
            <w:vAlign w:val="center"/>
          </w:tcPr>
          <w:p w14:paraId="582E74C2" w14:textId="77777777" w:rsidR="00914E26" w:rsidRPr="00460028" w:rsidRDefault="00914E26" w:rsidP="00914E26">
            <w:pPr>
              <w:pStyle w:val="Tabletext"/>
            </w:pPr>
          </w:p>
        </w:tc>
        <w:tc>
          <w:tcPr>
            <w:tcW w:w="3576" w:type="dxa"/>
            <w:vAlign w:val="center"/>
          </w:tcPr>
          <w:p w14:paraId="09420E39" w14:textId="77777777" w:rsidR="00914E26" w:rsidRPr="00460028" w:rsidRDefault="00914E26" w:rsidP="00914E26">
            <w:pPr>
              <w:pStyle w:val="Tabletext"/>
            </w:pPr>
          </w:p>
        </w:tc>
        <w:tc>
          <w:tcPr>
            <w:tcW w:w="4645" w:type="dxa"/>
            <w:vAlign w:val="center"/>
          </w:tcPr>
          <w:p w14:paraId="462848B8" w14:textId="77777777" w:rsidR="00914E26" w:rsidRPr="00460028" w:rsidRDefault="00914E26" w:rsidP="00914E26">
            <w:pPr>
              <w:pStyle w:val="Tabletext"/>
            </w:pPr>
          </w:p>
        </w:tc>
      </w:tr>
      <w:tr w:rsidR="005E4659" w:rsidRPr="00460028" w14:paraId="50586BD5" w14:textId="77777777" w:rsidTr="003A639A">
        <w:trPr>
          <w:trHeight w:val="851"/>
        </w:trPr>
        <w:tc>
          <w:tcPr>
            <w:tcW w:w="2093" w:type="dxa"/>
            <w:vAlign w:val="center"/>
          </w:tcPr>
          <w:p w14:paraId="03A10F82" w14:textId="77777777" w:rsidR="00914E26" w:rsidRPr="00460028" w:rsidRDefault="00914E26" w:rsidP="00914E26">
            <w:pPr>
              <w:pStyle w:val="Tabletext"/>
            </w:pPr>
          </w:p>
        </w:tc>
        <w:tc>
          <w:tcPr>
            <w:tcW w:w="3576" w:type="dxa"/>
            <w:vAlign w:val="center"/>
          </w:tcPr>
          <w:p w14:paraId="54DCA97E" w14:textId="77777777" w:rsidR="00914E26" w:rsidRPr="00460028" w:rsidRDefault="00914E26" w:rsidP="00914E26">
            <w:pPr>
              <w:pStyle w:val="Tabletext"/>
            </w:pPr>
          </w:p>
        </w:tc>
        <w:tc>
          <w:tcPr>
            <w:tcW w:w="4645" w:type="dxa"/>
            <w:vAlign w:val="center"/>
          </w:tcPr>
          <w:p w14:paraId="305F3A9D" w14:textId="77777777" w:rsidR="00914E26" w:rsidRPr="00460028" w:rsidRDefault="00914E26" w:rsidP="00914E26">
            <w:pPr>
              <w:pStyle w:val="Tabletext"/>
            </w:pPr>
          </w:p>
        </w:tc>
      </w:tr>
      <w:tr w:rsidR="005E4659" w:rsidRPr="00460028" w14:paraId="2BB602C2" w14:textId="77777777" w:rsidTr="003A639A">
        <w:trPr>
          <w:trHeight w:val="851"/>
        </w:trPr>
        <w:tc>
          <w:tcPr>
            <w:tcW w:w="2093" w:type="dxa"/>
            <w:vAlign w:val="center"/>
          </w:tcPr>
          <w:p w14:paraId="6B2D9933" w14:textId="77777777" w:rsidR="00914E26" w:rsidRPr="00460028" w:rsidRDefault="00914E26" w:rsidP="00914E26">
            <w:pPr>
              <w:pStyle w:val="Tabletext"/>
            </w:pPr>
          </w:p>
        </w:tc>
        <w:tc>
          <w:tcPr>
            <w:tcW w:w="3576" w:type="dxa"/>
            <w:vAlign w:val="center"/>
          </w:tcPr>
          <w:p w14:paraId="4F5B3D07" w14:textId="77777777" w:rsidR="00914E26" w:rsidRPr="00460028" w:rsidRDefault="00914E26" w:rsidP="00914E26">
            <w:pPr>
              <w:pStyle w:val="Tabletext"/>
            </w:pPr>
          </w:p>
        </w:tc>
        <w:tc>
          <w:tcPr>
            <w:tcW w:w="4645" w:type="dxa"/>
            <w:vAlign w:val="center"/>
          </w:tcPr>
          <w:p w14:paraId="7A4106FD" w14:textId="77777777" w:rsidR="00914E26" w:rsidRPr="00460028" w:rsidRDefault="00914E26" w:rsidP="00914E26">
            <w:pPr>
              <w:pStyle w:val="Tabletext"/>
            </w:pPr>
          </w:p>
        </w:tc>
      </w:tr>
      <w:tr w:rsidR="005E4659" w:rsidRPr="00460028" w14:paraId="035A9115" w14:textId="77777777" w:rsidTr="003A639A">
        <w:trPr>
          <w:trHeight w:val="851"/>
        </w:trPr>
        <w:tc>
          <w:tcPr>
            <w:tcW w:w="2093" w:type="dxa"/>
            <w:vAlign w:val="center"/>
          </w:tcPr>
          <w:p w14:paraId="0094A738" w14:textId="77777777" w:rsidR="00914E26" w:rsidRPr="00460028" w:rsidRDefault="00914E26" w:rsidP="00914E26">
            <w:pPr>
              <w:pStyle w:val="Tabletext"/>
            </w:pPr>
          </w:p>
        </w:tc>
        <w:tc>
          <w:tcPr>
            <w:tcW w:w="3576" w:type="dxa"/>
            <w:vAlign w:val="center"/>
          </w:tcPr>
          <w:p w14:paraId="61DFC18B" w14:textId="77777777" w:rsidR="00914E26" w:rsidRPr="00460028" w:rsidRDefault="00914E26" w:rsidP="00914E26">
            <w:pPr>
              <w:pStyle w:val="Tabletext"/>
            </w:pPr>
          </w:p>
        </w:tc>
        <w:tc>
          <w:tcPr>
            <w:tcW w:w="4645" w:type="dxa"/>
            <w:vAlign w:val="center"/>
          </w:tcPr>
          <w:p w14:paraId="6010E629" w14:textId="77777777" w:rsidR="00914E26" w:rsidRPr="00460028" w:rsidRDefault="00914E26" w:rsidP="00914E26">
            <w:pPr>
              <w:pStyle w:val="Tabletext"/>
            </w:pPr>
          </w:p>
        </w:tc>
      </w:tr>
      <w:tr w:rsidR="005E4659" w:rsidRPr="00460028" w14:paraId="61D1A3BB" w14:textId="77777777" w:rsidTr="003A639A">
        <w:trPr>
          <w:trHeight w:val="851"/>
        </w:trPr>
        <w:tc>
          <w:tcPr>
            <w:tcW w:w="2093" w:type="dxa"/>
            <w:vAlign w:val="center"/>
          </w:tcPr>
          <w:p w14:paraId="447C9278" w14:textId="77777777" w:rsidR="00914E26" w:rsidRPr="00460028" w:rsidRDefault="00914E26" w:rsidP="00914E26">
            <w:pPr>
              <w:pStyle w:val="Tabletext"/>
            </w:pPr>
          </w:p>
        </w:tc>
        <w:tc>
          <w:tcPr>
            <w:tcW w:w="3576" w:type="dxa"/>
            <w:vAlign w:val="center"/>
          </w:tcPr>
          <w:p w14:paraId="7A0BD623" w14:textId="77777777" w:rsidR="00914E26" w:rsidRPr="00460028" w:rsidRDefault="00914E26" w:rsidP="00914E26">
            <w:pPr>
              <w:pStyle w:val="Tabletext"/>
            </w:pPr>
          </w:p>
        </w:tc>
        <w:tc>
          <w:tcPr>
            <w:tcW w:w="4645" w:type="dxa"/>
            <w:vAlign w:val="center"/>
          </w:tcPr>
          <w:p w14:paraId="33230709" w14:textId="77777777" w:rsidR="00914E26" w:rsidRPr="00460028" w:rsidRDefault="00914E26" w:rsidP="00914E26">
            <w:pPr>
              <w:pStyle w:val="Tabletext"/>
            </w:pPr>
          </w:p>
        </w:tc>
      </w:tr>
    </w:tbl>
    <w:p w14:paraId="4283375E" w14:textId="77777777" w:rsidR="00914E26" w:rsidRDefault="00914E26" w:rsidP="00D74AE1"/>
    <w:p w14:paraId="3EEFE358"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3F18AC7" w14:textId="77777777" w:rsidR="001A739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A739F">
        <w:t>1</w:t>
      </w:r>
      <w:r w:rsidR="001A739F">
        <w:rPr>
          <w:rFonts w:eastAsiaTheme="minorEastAsia"/>
          <w:b w:val="0"/>
          <w:color w:val="auto"/>
          <w:lang w:eastAsia="en-GB"/>
        </w:rPr>
        <w:tab/>
      </w:r>
      <w:r w:rsidR="001A739F">
        <w:t>INTRODUCTION</w:t>
      </w:r>
      <w:r w:rsidR="001A739F">
        <w:tab/>
      </w:r>
      <w:r w:rsidR="001A739F">
        <w:fldChar w:fldCharType="begin"/>
      </w:r>
      <w:r w:rsidR="001A739F">
        <w:instrText xml:space="preserve"> PAGEREF _Toc526675704 \h </w:instrText>
      </w:r>
      <w:r w:rsidR="001A739F">
        <w:fldChar w:fldCharType="separate"/>
      </w:r>
      <w:r w:rsidR="004B33A3">
        <w:t>4</w:t>
      </w:r>
      <w:r w:rsidR="001A739F">
        <w:fldChar w:fldCharType="end"/>
      </w:r>
    </w:p>
    <w:p w14:paraId="3465A5AC" w14:textId="77777777" w:rsidR="001A739F" w:rsidRDefault="001A739F">
      <w:pPr>
        <w:pStyle w:val="TOC1"/>
        <w:rPr>
          <w:rFonts w:eastAsiaTheme="minorEastAsia"/>
          <w:b w:val="0"/>
          <w:color w:val="auto"/>
          <w:lang w:eastAsia="en-GB"/>
        </w:rPr>
      </w:pPr>
      <w:r>
        <w:t>2</w:t>
      </w:r>
      <w:r>
        <w:rPr>
          <w:rFonts w:eastAsiaTheme="minorEastAsia"/>
          <w:b w:val="0"/>
          <w:color w:val="auto"/>
          <w:lang w:eastAsia="en-GB"/>
        </w:rPr>
        <w:tab/>
      </w:r>
      <w:r w:rsidR="00D2759C">
        <w:t>INTERNAL VTS PROCEDURES</w:t>
      </w:r>
      <w:r>
        <w:tab/>
      </w:r>
      <w:r>
        <w:fldChar w:fldCharType="begin"/>
      </w:r>
      <w:r>
        <w:instrText xml:space="preserve"> PAGEREF _Toc526675705 \h </w:instrText>
      </w:r>
      <w:r>
        <w:fldChar w:fldCharType="separate"/>
      </w:r>
      <w:r w:rsidR="004B33A3">
        <w:t>5</w:t>
      </w:r>
      <w:r>
        <w:fldChar w:fldCharType="end"/>
      </w:r>
    </w:p>
    <w:p w14:paraId="3A9185DC" w14:textId="77777777" w:rsidR="001A739F" w:rsidRDefault="001A739F">
      <w:pPr>
        <w:pStyle w:val="TOC2"/>
        <w:rPr>
          <w:rFonts w:eastAsiaTheme="minorEastAsia"/>
          <w:color w:val="auto"/>
          <w:lang w:eastAsia="en-GB"/>
        </w:rPr>
      </w:pPr>
      <w:r w:rsidRPr="008F631C">
        <w:rPr>
          <w:rFonts w:eastAsia="Arial"/>
          <w:lang w:val="en-US"/>
        </w:rPr>
        <w:t>2.1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_Toc526675706 \h </w:instrText>
      </w:r>
      <w:r>
        <w:fldChar w:fldCharType="separate"/>
      </w:r>
      <w:r w:rsidR="004B33A3">
        <w:t>5</w:t>
      </w:r>
      <w:r>
        <w:fldChar w:fldCharType="end"/>
      </w:r>
    </w:p>
    <w:p w14:paraId="7BC922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w:t>
      </w:r>
      <w:r>
        <w:rPr>
          <w:rFonts w:eastAsiaTheme="minorEastAsia"/>
          <w:noProof/>
          <w:sz w:val="22"/>
          <w:lang w:eastAsia="en-GB"/>
        </w:rPr>
        <w:tab/>
      </w:r>
      <w:r w:rsidRPr="008F631C">
        <w:rPr>
          <w:noProof/>
          <w:lang w:val="en-US"/>
        </w:rPr>
        <w:t>Gathering and Recording of Information</w:t>
      </w:r>
      <w:r>
        <w:rPr>
          <w:noProof/>
        </w:rPr>
        <w:tab/>
      </w:r>
      <w:r>
        <w:rPr>
          <w:noProof/>
        </w:rPr>
        <w:fldChar w:fldCharType="begin"/>
      </w:r>
      <w:r>
        <w:rPr>
          <w:noProof/>
        </w:rPr>
        <w:instrText xml:space="preserve"> PAGEREF _Toc526675707 \h </w:instrText>
      </w:r>
      <w:r>
        <w:rPr>
          <w:noProof/>
        </w:rPr>
      </w:r>
      <w:r>
        <w:rPr>
          <w:noProof/>
        </w:rPr>
        <w:fldChar w:fldCharType="separate"/>
      </w:r>
      <w:r w:rsidR="004B33A3">
        <w:rPr>
          <w:noProof/>
        </w:rPr>
        <w:t>5</w:t>
      </w:r>
      <w:r>
        <w:rPr>
          <w:noProof/>
        </w:rPr>
        <w:fldChar w:fldCharType="end"/>
      </w:r>
    </w:p>
    <w:p w14:paraId="6E41A4C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2.1.2</w:t>
      </w:r>
      <w:r>
        <w:rPr>
          <w:rFonts w:eastAsiaTheme="minorEastAsia"/>
          <w:noProof/>
          <w:sz w:val="22"/>
          <w:lang w:eastAsia="en-GB"/>
        </w:rPr>
        <w:tab/>
      </w:r>
      <w:r w:rsidRPr="008F631C">
        <w:rPr>
          <w:noProof/>
          <w:lang w:val="en-US"/>
        </w:rPr>
        <w:t>Operational Staff</w:t>
      </w:r>
      <w:r>
        <w:rPr>
          <w:noProof/>
        </w:rPr>
        <w:tab/>
      </w:r>
      <w:r>
        <w:rPr>
          <w:noProof/>
        </w:rPr>
        <w:fldChar w:fldCharType="begin"/>
      </w:r>
      <w:r>
        <w:rPr>
          <w:noProof/>
        </w:rPr>
        <w:instrText xml:space="preserve"> PAGEREF _Toc526675708 \h </w:instrText>
      </w:r>
      <w:r>
        <w:rPr>
          <w:noProof/>
        </w:rPr>
      </w:r>
      <w:r>
        <w:rPr>
          <w:noProof/>
        </w:rPr>
        <w:fldChar w:fldCharType="separate"/>
      </w:r>
      <w:r w:rsidR="004B33A3">
        <w:rPr>
          <w:noProof/>
        </w:rPr>
        <w:t>5</w:t>
      </w:r>
      <w:r>
        <w:rPr>
          <w:noProof/>
        </w:rPr>
        <w:fldChar w:fldCharType="end"/>
      </w:r>
    </w:p>
    <w:p w14:paraId="675AFB32"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2.1.3</w:t>
      </w:r>
      <w:r>
        <w:rPr>
          <w:rFonts w:eastAsiaTheme="minorEastAsia"/>
          <w:noProof/>
          <w:sz w:val="22"/>
          <w:lang w:eastAsia="en-GB"/>
        </w:rPr>
        <w:tab/>
      </w:r>
      <w:r w:rsidRPr="008F631C">
        <w:rPr>
          <w:rFonts w:eastAsia="Arial"/>
          <w:noProof/>
          <w:lang w:val="en-US"/>
        </w:rPr>
        <w:t>Equipment Operation, Maintenance, Calibration and Updating</w:t>
      </w:r>
      <w:r>
        <w:rPr>
          <w:noProof/>
        </w:rPr>
        <w:tab/>
      </w:r>
      <w:r>
        <w:rPr>
          <w:noProof/>
        </w:rPr>
        <w:fldChar w:fldCharType="begin"/>
      </w:r>
      <w:r>
        <w:rPr>
          <w:noProof/>
        </w:rPr>
        <w:instrText xml:space="preserve"> PAGEREF _Toc526675709 \h </w:instrText>
      </w:r>
      <w:r>
        <w:rPr>
          <w:noProof/>
        </w:rPr>
      </w:r>
      <w:r>
        <w:rPr>
          <w:noProof/>
        </w:rPr>
        <w:fldChar w:fldCharType="separate"/>
      </w:r>
      <w:r w:rsidR="004B33A3">
        <w:rPr>
          <w:noProof/>
        </w:rPr>
        <w:t>5</w:t>
      </w:r>
      <w:r>
        <w:rPr>
          <w:noProof/>
        </w:rPr>
        <w:fldChar w:fldCharType="end"/>
      </w:r>
    </w:p>
    <w:p w14:paraId="2863A11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2.1.4</w:t>
      </w:r>
      <w:r>
        <w:rPr>
          <w:rFonts w:eastAsiaTheme="minorEastAsia"/>
          <w:noProof/>
          <w:sz w:val="22"/>
          <w:lang w:eastAsia="en-GB"/>
        </w:rPr>
        <w:tab/>
      </w:r>
      <w:r w:rsidRPr="008F631C">
        <w:rPr>
          <w:noProof/>
          <w:lang w:val="en-US"/>
        </w:rPr>
        <w:t>Interaction with Allied Services</w:t>
      </w:r>
      <w:r>
        <w:rPr>
          <w:noProof/>
        </w:rPr>
        <w:tab/>
      </w:r>
      <w:r>
        <w:rPr>
          <w:noProof/>
        </w:rPr>
        <w:fldChar w:fldCharType="begin"/>
      </w:r>
      <w:r>
        <w:rPr>
          <w:noProof/>
        </w:rPr>
        <w:instrText xml:space="preserve"> PAGEREF _Toc526675710 \h </w:instrText>
      </w:r>
      <w:r>
        <w:rPr>
          <w:noProof/>
        </w:rPr>
      </w:r>
      <w:r>
        <w:rPr>
          <w:noProof/>
        </w:rPr>
        <w:fldChar w:fldCharType="separate"/>
      </w:r>
      <w:r w:rsidR="004B33A3">
        <w:rPr>
          <w:noProof/>
        </w:rPr>
        <w:t>5</w:t>
      </w:r>
      <w:r>
        <w:rPr>
          <w:noProof/>
        </w:rPr>
        <w:fldChar w:fldCharType="end"/>
      </w:r>
    </w:p>
    <w:p w14:paraId="1127560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2.1.5</w:t>
      </w:r>
      <w:r>
        <w:rPr>
          <w:rFonts w:eastAsiaTheme="minorEastAsia"/>
          <w:noProof/>
          <w:sz w:val="22"/>
          <w:lang w:eastAsia="en-GB"/>
        </w:rPr>
        <w:tab/>
      </w:r>
      <w:r w:rsidRPr="008F631C">
        <w:rPr>
          <w:noProof/>
          <w:lang w:val="en-US"/>
        </w:rPr>
        <w:t>Public Relations</w:t>
      </w:r>
      <w:r>
        <w:rPr>
          <w:noProof/>
        </w:rPr>
        <w:tab/>
      </w:r>
      <w:r>
        <w:rPr>
          <w:noProof/>
        </w:rPr>
        <w:fldChar w:fldCharType="begin"/>
      </w:r>
      <w:r>
        <w:rPr>
          <w:noProof/>
        </w:rPr>
        <w:instrText xml:space="preserve"> PAGEREF _Toc526675711 \h </w:instrText>
      </w:r>
      <w:r>
        <w:rPr>
          <w:noProof/>
        </w:rPr>
      </w:r>
      <w:r>
        <w:rPr>
          <w:noProof/>
        </w:rPr>
        <w:fldChar w:fldCharType="separate"/>
      </w:r>
      <w:r w:rsidR="004B33A3">
        <w:rPr>
          <w:noProof/>
        </w:rPr>
        <w:t>6</w:t>
      </w:r>
      <w:r>
        <w:rPr>
          <w:noProof/>
        </w:rPr>
        <w:fldChar w:fldCharType="end"/>
      </w:r>
    </w:p>
    <w:p w14:paraId="2D1C3B9C"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2.1.6</w:t>
      </w:r>
      <w:r>
        <w:rPr>
          <w:rFonts w:eastAsiaTheme="minorEastAsia"/>
          <w:noProof/>
          <w:sz w:val="22"/>
          <w:lang w:eastAsia="en-GB"/>
        </w:rPr>
        <w:tab/>
      </w:r>
      <w:r w:rsidRPr="008F631C">
        <w:rPr>
          <w:noProof/>
          <w:lang w:val="en-US"/>
        </w:rPr>
        <w:t>Security</w:t>
      </w:r>
      <w:r>
        <w:rPr>
          <w:noProof/>
        </w:rPr>
        <w:tab/>
      </w:r>
      <w:r>
        <w:rPr>
          <w:noProof/>
        </w:rPr>
        <w:fldChar w:fldCharType="begin"/>
      </w:r>
      <w:r>
        <w:rPr>
          <w:noProof/>
        </w:rPr>
        <w:instrText xml:space="preserve"> PAGEREF _Toc526675712 \h </w:instrText>
      </w:r>
      <w:r>
        <w:rPr>
          <w:noProof/>
        </w:rPr>
      </w:r>
      <w:r>
        <w:rPr>
          <w:noProof/>
        </w:rPr>
        <w:fldChar w:fldCharType="separate"/>
      </w:r>
      <w:r w:rsidR="004B33A3">
        <w:rPr>
          <w:noProof/>
        </w:rPr>
        <w:t>6</w:t>
      </w:r>
      <w:r>
        <w:rPr>
          <w:noProof/>
        </w:rPr>
        <w:fldChar w:fldCharType="end"/>
      </w:r>
    </w:p>
    <w:p w14:paraId="2F27AD2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2.1.7</w:t>
      </w:r>
      <w:r>
        <w:rPr>
          <w:rFonts w:eastAsiaTheme="minorEastAsia"/>
          <w:noProof/>
          <w:sz w:val="22"/>
          <w:lang w:eastAsia="en-GB"/>
        </w:rPr>
        <w:tab/>
      </w:r>
      <w:r w:rsidRPr="008F631C">
        <w:rPr>
          <w:noProof/>
          <w:lang w:val="en-US"/>
        </w:rPr>
        <w:t>Training</w:t>
      </w:r>
      <w:r>
        <w:rPr>
          <w:noProof/>
        </w:rPr>
        <w:tab/>
      </w:r>
      <w:r>
        <w:rPr>
          <w:noProof/>
        </w:rPr>
        <w:fldChar w:fldCharType="begin"/>
      </w:r>
      <w:r>
        <w:rPr>
          <w:noProof/>
        </w:rPr>
        <w:instrText xml:space="preserve"> PAGEREF _Toc526675713 \h </w:instrText>
      </w:r>
      <w:r>
        <w:rPr>
          <w:noProof/>
        </w:rPr>
      </w:r>
      <w:r>
        <w:rPr>
          <w:noProof/>
        </w:rPr>
        <w:fldChar w:fldCharType="separate"/>
      </w:r>
      <w:r w:rsidR="004B33A3">
        <w:rPr>
          <w:noProof/>
        </w:rPr>
        <w:t>6</w:t>
      </w:r>
      <w:r>
        <w:rPr>
          <w:noProof/>
        </w:rPr>
        <w:fldChar w:fldCharType="end"/>
      </w:r>
    </w:p>
    <w:p w14:paraId="202BB1ED"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2.1.8</w:t>
      </w:r>
      <w:r>
        <w:rPr>
          <w:rFonts w:eastAsiaTheme="minorEastAsia"/>
          <w:noProof/>
          <w:sz w:val="22"/>
          <w:lang w:eastAsia="en-GB"/>
        </w:rPr>
        <w:tab/>
      </w:r>
      <w:r w:rsidRPr="008F631C">
        <w:rPr>
          <w:noProof/>
          <w:lang w:val="en-US"/>
        </w:rPr>
        <w:t>Watch Handover</w:t>
      </w:r>
      <w:r>
        <w:rPr>
          <w:noProof/>
        </w:rPr>
        <w:tab/>
      </w:r>
      <w:r>
        <w:rPr>
          <w:noProof/>
        </w:rPr>
        <w:fldChar w:fldCharType="begin"/>
      </w:r>
      <w:r>
        <w:rPr>
          <w:noProof/>
        </w:rPr>
        <w:instrText xml:space="preserve"> PAGEREF _Toc526675714 \h </w:instrText>
      </w:r>
      <w:r>
        <w:rPr>
          <w:noProof/>
        </w:rPr>
      </w:r>
      <w:r>
        <w:rPr>
          <w:noProof/>
        </w:rPr>
        <w:fldChar w:fldCharType="separate"/>
      </w:r>
      <w:r w:rsidR="004B33A3">
        <w:rPr>
          <w:noProof/>
        </w:rPr>
        <w:t>6</w:t>
      </w:r>
      <w:r>
        <w:rPr>
          <w:noProof/>
        </w:rPr>
        <w:fldChar w:fldCharType="end"/>
      </w:r>
    </w:p>
    <w:p w14:paraId="4755A05F"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2.1.9</w:t>
      </w:r>
      <w:r>
        <w:rPr>
          <w:rFonts w:eastAsiaTheme="minorEastAsia"/>
          <w:noProof/>
          <w:sz w:val="22"/>
          <w:lang w:eastAsia="en-GB"/>
        </w:rPr>
        <w:tab/>
      </w:r>
      <w:r w:rsidRPr="008F631C">
        <w:rPr>
          <w:noProof/>
          <w:lang w:val="en-US"/>
        </w:rPr>
        <w:t>Vessel Handover</w:t>
      </w:r>
      <w:r>
        <w:rPr>
          <w:noProof/>
        </w:rPr>
        <w:tab/>
      </w:r>
      <w:r>
        <w:rPr>
          <w:noProof/>
        </w:rPr>
        <w:fldChar w:fldCharType="begin"/>
      </w:r>
      <w:r>
        <w:rPr>
          <w:noProof/>
        </w:rPr>
        <w:instrText xml:space="preserve"> PAGEREF _Toc526675715 \h </w:instrText>
      </w:r>
      <w:r>
        <w:rPr>
          <w:noProof/>
        </w:rPr>
      </w:r>
      <w:r>
        <w:rPr>
          <w:noProof/>
        </w:rPr>
        <w:fldChar w:fldCharType="separate"/>
      </w:r>
      <w:r w:rsidR="004B33A3">
        <w:rPr>
          <w:noProof/>
        </w:rPr>
        <w:t>7</w:t>
      </w:r>
      <w:r>
        <w:rPr>
          <w:noProof/>
        </w:rPr>
        <w:fldChar w:fldCharType="end"/>
      </w:r>
    </w:p>
    <w:p w14:paraId="3AF63D1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2.1.10</w:t>
      </w:r>
      <w:r>
        <w:rPr>
          <w:rFonts w:eastAsiaTheme="minorEastAsia"/>
          <w:noProof/>
          <w:sz w:val="22"/>
          <w:lang w:eastAsia="en-GB"/>
        </w:rPr>
        <w:tab/>
      </w:r>
      <w:r w:rsidRPr="008F631C">
        <w:rPr>
          <w:noProof/>
          <w:lang w:val="en-US"/>
        </w:rPr>
        <w:t>Maintenance of Marine Publications</w:t>
      </w:r>
      <w:r>
        <w:rPr>
          <w:noProof/>
        </w:rPr>
        <w:tab/>
      </w:r>
      <w:r>
        <w:rPr>
          <w:noProof/>
        </w:rPr>
        <w:fldChar w:fldCharType="begin"/>
      </w:r>
      <w:r>
        <w:rPr>
          <w:noProof/>
        </w:rPr>
        <w:instrText xml:space="preserve"> PAGEREF _Toc526675716 \h </w:instrText>
      </w:r>
      <w:r>
        <w:rPr>
          <w:noProof/>
        </w:rPr>
      </w:r>
      <w:r>
        <w:rPr>
          <w:noProof/>
        </w:rPr>
        <w:fldChar w:fldCharType="separate"/>
      </w:r>
      <w:r w:rsidR="004B33A3">
        <w:rPr>
          <w:noProof/>
        </w:rPr>
        <w:t>7</w:t>
      </w:r>
      <w:r>
        <w:rPr>
          <w:noProof/>
        </w:rPr>
        <w:fldChar w:fldCharType="end"/>
      </w:r>
    </w:p>
    <w:p w14:paraId="1392A0BB" w14:textId="77777777" w:rsidR="001A739F" w:rsidRDefault="001A739F">
      <w:pPr>
        <w:pStyle w:val="TOC2"/>
        <w:rPr>
          <w:rFonts w:eastAsiaTheme="minorEastAsia"/>
          <w:color w:val="auto"/>
          <w:lang w:eastAsia="en-GB"/>
        </w:rPr>
      </w:pPr>
      <w:r w:rsidRPr="008F631C">
        <w:rPr>
          <w:lang w:val="en-US"/>
        </w:rPr>
        <w:t>2.2</w:t>
      </w:r>
      <w:r>
        <w:rPr>
          <w:rFonts w:eastAsiaTheme="minorEastAsia"/>
          <w:color w:val="auto"/>
          <w:lang w:eastAsia="en-GB"/>
        </w:rPr>
        <w:tab/>
      </w:r>
      <w:r w:rsidRPr="008F631C">
        <w:rPr>
          <w:lang w:val="en-US"/>
        </w:rPr>
        <w:t>Emergency Procedures</w:t>
      </w:r>
      <w:r>
        <w:tab/>
      </w:r>
      <w:r>
        <w:fldChar w:fldCharType="begin"/>
      </w:r>
      <w:r>
        <w:instrText xml:space="preserve"> PAGEREF _Toc526675717 \h </w:instrText>
      </w:r>
      <w:r>
        <w:fldChar w:fldCharType="separate"/>
      </w:r>
      <w:r w:rsidR="004B33A3">
        <w:t>7</w:t>
      </w:r>
      <w:r>
        <w:fldChar w:fldCharType="end"/>
      </w:r>
    </w:p>
    <w:p w14:paraId="7B2CE5B2" w14:textId="77777777" w:rsidR="001A739F" w:rsidRDefault="001A739F">
      <w:pPr>
        <w:pStyle w:val="TOC1"/>
        <w:rPr>
          <w:rFonts w:eastAsiaTheme="minorEastAsia"/>
          <w:b w:val="0"/>
          <w:color w:val="auto"/>
          <w:lang w:eastAsia="en-GB"/>
        </w:rPr>
      </w:pPr>
      <w:r>
        <w:t>3</w:t>
      </w:r>
      <w:r>
        <w:rPr>
          <w:rFonts w:eastAsiaTheme="minorEastAsia"/>
          <w:b w:val="0"/>
          <w:color w:val="auto"/>
          <w:lang w:eastAsia="en-GB"/>
        </w:rPr>
        <w:tab/>
      </w:r>
      <w:r w:rsidR="00D2759C">
        <w:t>EXTERNAL VTS PROCEDURES</w:t>
      </w:r>
      <w:r>
        <w:tab/>
      </w:r>
      <w:r>
        <w:fldChar w:fldCharType="begin"/>
      </w:r>
      <w:r>
        <w:instrText xml:space="preserve"> PAGEREF _Toc526675718 \h </w:instrText>
      </w:r>
      <w:r>
        <w:fldChar w:fldCharType="separate"/>
      </w:r>
      <w:r w:rsidR="004B33A3">
        <w:t>7</w:t>
      </w:r>
      <w:r>
        <w:fldChar w:fldCharType="end"/>
      </w:r>
    </w:p>
    <w:p w14:paraId="0474CD9C" w14:textId="77777777" w:rsidR="001A739F" w:rsidRDefault="001A739F">
      <w:pPr>
        <w:pStyle w:val="TOC2"/>
        <w:rPr>
          <w:rFonts w:eastAsiaTheme="minorEastAsia"/>
          <w:color w:val="auto"/>
          <w:lang w:eastAsia="en-GB"/>
        </w:rPr>
      </w:pPr>
      <w:r w:rsidRPr="008F631C">
        <w:rPr>
          <w:rFonts w:eastAsia="Arial"/>
          <w:lang w:val="en-US"/>
        </w:rPr>
        <w:t>3.1</w:t>
      </w:r>
      <w:r>
        <w:rPr>
          <w:rFonts w:eastAsiaTheme="minorEastAsia"/>
          <w:color w:val="auto"/>
          <w:lang w:eastAsia="en-GB"/>
        </w:rPr>
        <w:tab/>
      </w:r>
      <w:r w:rsidRPr="008F631C">
        <w:rPr>
          <w:rFonts w:eastAsia="Arial"/>
          <w:lang w:val="en-US"/>
        </w:rPr>
        <w:t>Routine Procedures</w:t>
      </w:r>
      <w:r>
        <w:tab/>
      </w:r>
      <w:r>
        <w:fldChar w:fldCharType="begin"/>
      </w:r>
      <w:r>
        <w:instrText xml:space="preserve"> PAGEREF _Toc526675719 \h </w:instrText>
      </w:r>
      <w:r>
        <w:fldChar w:fldCharType="separate"/>
      </w:r>
      <w:r w:rsidR="004B33A3">
        <w:t>8</w:t>
      </w:r>
      <w:r>
        <w:fldChar w:fldCharType="end"/>
      </w:r>
    </w:p>
    <w:p w14:paraId="10009B89"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3.1.1</w:t>
      </w:r>
      <w:r>
        <w:rPr>
          <w:rFonts w:eastAsiaTheme="minorEastAsia"/>
          <w:noProof/>
          <w:sz w:val="22"/>
          <w:lang w:eastAsia="en-GB"/>
        </w:rPr>
        <w:tab/>
      </w:r>
      <w:r w:rsidRPr="008F631C">
        <w:rPr>
          <w:noProof/>
          <w:lang w:val="en-US"/>
        </w:rPr>
        <w:t>Pre-Arrival Information</w:t>
      </w:r>
      <w:r>
        <w:rPr>
          <w:noProof/>
        </w:rPr>
        <w:tab/>
      </w:r>
      <w:r>
        <w:rPr>
          <w:noProof/>
        </w:rPr>
        <w:fldChar w:fldCharType="begin"/>
      </w:r>
      <w:r>
        <w:rPr>
          <w:noProof/>
        </w:rPr>
        <w:instrText xml:space="preserve"> PAGEREF _Toc526675720 \h </w:instrText>
      </w:r>
      <w:r>
        <w:rPr>
          <w:noProof/>
        </w:rPr>
      </w:r>
      <w:r>
        <w:rPr>
          <w:noProof/>
        </w:rPr>
        <w:fldChar w:fldCharType="separate"/>
      </w:r>
      <w:r w:rsidR="004B33A3">
        <w:rPr>
          <w:noProof/>
        </w:rPr>
        <w:t>8</w:t>
      </w:r>
      <w:r>
        <w:rPr>
          <w:noProof/>
        </w:rPr>
        <w:fldChar w:fldCharType="end"/>
      </w:r>
    </w:p>
    <w:p w14:paraId="025BA3A6"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3.1.2</w:t>
      </w:r>
      <w:r>
        <w:rPr>
          <w:rFonts w:eastAsiaTheme="minorEastAsia"/>
          <w:noProof/>
          <w:sz w:val="22"/>
          <w:lang w:eastAsia="en-GB"/>
        </w:rPr>
        <w:tab/>
      </w:r>
      <w:r w:rsidRPr="008F631C">
        <w:rPr>
          <w:noProof/>
          <w:lang w:val="en-US"/>
        </w:rPr>
        <w:t>Vessels Entering VTS Area</w:t>
      </w:r>
      <w:r>
        <w:rPr>
          <w:noProof/>
        </w:rPr>
        <w:tab/>
      </w:r>
      <w:r>
        <w:rPr>
          <w:noProof/>
        </w:rPr>
        <w:fldChar w:fldCharType="begin"/>
      </w:r>
      <w:r>
        <w:rPr>
          <w:noProof/>
        </w:rPr>
        <w:instrText xml:space="preserve"> PAGEREF _Toc526675721 \h </w:instrText>
      </w:r>
      <w:r>
        <w:rPr>
          <w:noProof/>
        </w:rPr>
      </w:r>
      <w:r>
        <w:rPr>
          <w:noProof/>
        </w:rPr>
        <w:fldChar w:fldCharType="separate"/>
      </w:r>
      <w:r w:rsidR="004B33A3">
        <w:rPr>
          <w:noProof/>
        </w:rPr>
        <w:t>8</w:t>
      </w:r>
      <w:r>
        <w:rPr>
          <w:noProof/>
        </w:rPr>
        <w:fldChar w:fldCharType="end"/>
      </w:r>
    </w:p>
    <w:p w14:paraId="10A1D8B8"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3.1.3</w:t>
      </w:r>
      <w:r>
        <w:rPr>
          <w:rFonts w:eastAsiaTheme="minorEastAsia"/>
          <w:noProof/>
          <w:sz w:val="22"/>
          <w:lang w:eastAsia="en-GB"/>
        </w:rPr>
        <w:tab/>
      </w:r>
      <w:r w:rsidRPr="008F631C">
        <w:rPr>
          <w:noProof/>
          <w:lang w:val="en-US"/>
        </w:rPr>
        <w:t>Vessels Within VTS Area</w:t>
      </w:r>
      <w:r>
        <w:rPr>
          <w:noProof/>
        </w:rPr>
        <w:tab/>
      </w:r>
      <w:r>
        <w:rPr>
          <w:noProof/>
        </w:rPr>
        <w:fldChar w:fldCharType="begin"/>
      </w:r>
      <w:r>
        <w:rPr>
          <w:noProof/>
        </w:rPr>
        <w:instrText xml:space="preserve"> PAGEREF _Toc526675722 \h </w:instrText>
      </w:r>
      <w:r>
        <w:rPr>
          <w:noProof/>
        </w:rPr>
      </w:r>
      <w:r>
        <w:rPr>
          <w:noProof/>
        </w:rPr>
        <w:fldChar w:fldCharType="separate"/>
      </w:r>
      <w:r w:rsidR="004B33A3">
        <w:rPr>
          <w:noProof/>
        </w:rPr>
        <w:t>8</w:t>
      </w:r>
      <w:r>
        <w:rPr>
          <w:noProof/>
        </w:rPr>
        <w:fldChar w:fldCharType="end"/>
      </w:r>
    </w:p>
    <w:p w14:paraId="2C03D44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3.1.4</w:t>
      </w:r>
      <w:r>
        <w:rPr>
          <w:rFonts w:eastAsiaTheme="minorEastAsia"/>
          <w:noProof/>
          <w:sz w:val="22"/>
          <w:lang w:eastAsia="en-GB"/>
        </w:rPr>
        <w:tab/>
      </w:r>
      <w:r w:rsidRPr="008F631C">
        <w:rPr>
          <w:noProof/>
          <w:lang w:val="en-US"/>
        </w:rPr>
        <w:t>Vessels at Anchor</w:t>
      </w:r>
      <w:r>
        <w:rPr>
          <w:noProof/>
        </w:rPr>
        <w:tab/>
      </w:r>
      <w:r>
        <w:rPr>
          <w:noProof/>
        </w:rPr>
        <w:fldChar w:fldCharType="begin"/>
      </w:r>
      <w:r>
        <w:rPr>
          <w:noProof/>
        </w:rPr>
        <w:instrText xml:space="preserve"> PAGEREF _Toc526675723 \h </w:instrText>
      </w:r>
      <w:r>
        <w:rPr>
          <w:noProof/>
        </w:rPr>
      </w:r>
      <w:r>
        <w:rPr>
          <w:noProof/>
        </w:rPr>
        <w:fldChar w:fldCharType="separate"/>
      </w:r>
      <w:r w:rsidR="004B33A3">
        <w:rPr>
          <w:noProof/>
        </w:rPr>
        <w:t>9</w:t>
      </w:r>
      <w:r>
        <w:rPr>
          <w:noProof/>
        </w:rPr>
        <w:fldChar w:fldCharType="end"/>
      </w:r>
    </w:p>
    <w:p w14:paraId="29F37293"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3.1.5</w:t>
      </w:r>
      <w:r>
        <w:rPr>
          <w:rFonts w:eastAsiaTheme="minorEastAsia"/>
          <w:noProof/>
          <w:sz w:val="22"/>
          <w:lang w:eastAsia="en-GB"/>
        </w:rPr>
        <w:tab/>
      </w:r>
      <w:r w:rsidRPr="008F631C">
        <w:rPr>
          <w:noProof/>
          <w:lang w:val="en-US"/>
        </w:rPr>
        <w:t>Vessels at Berth</w:t>
      </w:r>
      <w:r>
        <w:rPr>
          <w:noProof/>
        </w:rPr>
        <w:tab/>
      </w:r>
      <w:r>
        <w:rPr>
          <w:noProof/>
        </w:rPr>
        <w:fldChar w:fldCharType="begin"/>
      </w:r>
      <w:r>
        <w:rPr>
          <w:noProof/>
        </w:rPr>
        <w:instrText xml:space="preserve"> PAGEREF _Toc526675724 \h </w:instrText>
      </w:r>
      <w:r>
        <w:rPr>
          <w:noProof/>
        </w:rPr>
      </w:r>
      <w:r>
        <w:rPr>
          <w:noProof/>
        </w:rPr>
        <w:fldChar w:fldCharType="separate"/>
      </w:r>
      <w:r w:rsidR="004B33A3">
        <w:rPr>
          <w:noProof/>
        </w:rPr>
        <w:t>9</w:t>
      </w:r>
      <w:r>
        <w:rPr>
          <w:noProof/>
        </w:rPr>
        <w:fldChar w:fldCharType="end"/>
      </w:r>
    </w:p>
    <w:p w14:paraId="7B7F2F84"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3.1.6</w:t>
      </w:r>
      <w:r>
        <w:rPr>
          <w:rFonts w:eastAsiaTheme="minorEastAsia"/>
          <w:noProof/>
          <w:sz w:val="22"/>
          <w:lang w:eastAsia="en-GB"/>
        </w:rPr>
        <w:tab/>
      </w:r>
      <w:r w:rsidRPr="008F631C">
        <w:rPr>
          <w:noProof/>
          <w:lang w:val="en-US"/>
        </w:rPr>
        <w:t>Vessels Departing the VTS Area</w:t>
      </w:r>
      <w:r>
        <w:rPr>
          <w:noProof/>
        </w:rPr>
        <w:tab/>
      </w:r>
      <w:r>
        <w:rPr>
          <w:noProof/>
        </w:rPr>
        <w:fldChar w:fldCharType="begin"/>
      </w:r>
      <w:r>
        <w:rPr>
          <w:noProof/>
        </w:rPr>
        <w:instrText xml:space="preserve"> PAGEREF _Toc526675725 \h </w:instrText>
      </w:r>
      <w:r>
        <w:rPr>
          <w:noProof/>
        </w:rPr>
      </w:r>
      <w:r>
        <w:rPr>
          <w:noProof/>
        </w:rPr>
        <w:fldChar w:fldCharType="separate"/>
      </w:r>
      <w:r w:rsidR="004B33A3">
        <w:rPr>
          <w:noProof/>
        </w:rPr>
        <w:t>9</w:t>
      </w:r>
      <w:r>
        <w:rPr>
          <w:noProof/>
        </w:rPr>
        <w:fldChar w:fldCharType="end"/>
      </w:r>
    </w:p>
    <w:p w14:paraId="594ECB0B"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3.1.7</w:t>
      </w:r>
      <w:r>
        <w:rPr>
          <w:rFonts w:eastAsiaTheme="minorEastAsia"/>
          <w:noProof/>
          <w:sz w:val="22"/>
          <w:lang w:eastAsia="en-GB"/>
        </w:rPr>
        <w:tab/>
      </w:r>
      <w:r w:rsidRPr="008F631C">
        <w:rPr>
          <w:noProof/>
          <w:lang w:val="en-US"/>
        </w:rPr>
        <w:t>Transition between Adjacent VTS Areas</w:t>
      </w:r>
      <w:r>
        <w:rPr>
          <w:noProof/>
        </w:rPr>
        <w:tab/>
      </w:r>
      <w:r>
        <w:rPr>
          <w:noProof/>
        </w:rPr>
        <w:fldChar w:fldCharType="begin"/>
      </w:r>
      <w:r>
        <w:rPr>
          <w:noProof/>
        </w:rPr>
        <w:instrText xml:space="preserve"> PAGEREF _Toc526675726 \h </w:instrText>
      </w:r>
      <w:r>
        <w:rPr>
          <w:noProof/>
        </w:rPr>
      </w:r>
      <w:r>
        <w:rPr>
          <w:noProof/>
        </w:rPr>
        <w:fldChar w:fldCharType="separate"/>
      </w:r>
      <w:r w:rsidR="004B33A3">
        <w:rPr>
          <w:noProof/>
        </w:rPr>
        <w:t>10</w:t>
      </w:r>
      <w:r>
        <w:rPr>
          <w:noProof/>
        </w:rPr>
        <w:fldChar w:fldCharType="end"/>
      </w:r>
    </w:p>
    <w:p w14:paraId="3ED05B02"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3.1.8</w:t>
      </w:r>
      <w:r>
        <w:rPr>
          <w:rFonts w:eastAsiaTheme="minorEastAsia"/>
          <w:noProof/>
          <w:sz w:val="22"/>
          <w:lang w:eastAsia="en-GB"/>
        </w:rPr>
        <w:tab/>
      </w:r>
      <w:r w:rsidRPr="008F631C">
        <w:rPr>
          <w:noProof/>
          <w:lang w:val="en-US"/>
        </w:rPr>
        <w:t>Adverse Environmental Conditions</w:t>
      </w:r>
      <w:r>
        <w:rPr>
          <w:noProof/>
        </w:rPr>
        <w:tab/>
      </w:r>
      <w:r>
        <w:rPr>
          <w:noProof/>
        </w:rPr>
        <w:fldChar w:fldCharType="begin"/>
      </w:r>
      <w:r>
        <w:rPr>
          <w:noProof/>
        </w:rPr>
        <w:instrText xml:space="preserve"> PAGEREF _Toc526675727 \h </w:instrText>
      </w:r>
      <w:r>
        <w:rPr>
          <w:noProof/>
        </w:rPr>
      </w:r>
      <w:r>
        <w:rPr>
          <w:noProof/>
        </w:rPr>
        <w:fldChar w:fldCharType="separate"/>
      </w:r>
      <w:r w:rsidR="004B33A3">
        <w:rPr>
          <w:noProof/>
        </w:rPr>
        <w:t>10</w:t>
      </w:r>
      <w:r>
        <w:rPr>
          <w:noProof/>
        </w:rPr>
        <w:fldChar w:fldCharType="end"/>
      </w:r>
    </w:p>
    <w:p w14:paraId="5A4038C9" w14:textId="77777777" w:rsidR="001A739F" w:rsidRDefault="001A739F">
      <w:pPr>
        <w:pStyle w:val="TOC2"/>
        <w:rPr>
          <w:rFonts w:eastAsiaTheme="minorEastAsia"/>
          <w:color w:val="auto"/>
          <w:lang w:eastAsia="en-GB"/>
        </w:rPr>
      </w:pPr>
      <w:r w:rsidRPr="008F631C">
        <w:rPr>
          <w:lang w:val="en-US"/>
        </w:rPr>
        <w:t>3.2</w:t>
      </w:r>
      <w:r>
        <w:rPr>
          <w:rFonts w:eastAsiaTheme="minorEastAsia"/>
          <w:color w:val="auto"/>
          <w:lang w:eastAsia="en-GB"/>
        </w:rPr>
        <w:tab/>
      </w:r>
      <w:r w:rsidRPr="008F631C">
        <w:rPr>
          <w:lang w:val="en-US"/>
        </w:rPr>
        <w:t>Emergency Procedures</w:t>
      </w:r>
      <w:r>
        <w:tab/>
      </w:r>
      <w:r>
        <w:fldChar w:fldCharType="begin"/>
      </w:r>
      <w:r>
        <w:instrText xml:space="preserve"> PAGEREF _Toc526675728 \h </w:instrText>
      </w:r>
      <w:r>
        <w:fldChar w:fldCharType="separate"/>
      </w:r>
      <w:r w:rsidR="004B33A3">
        <w:t>10</w:t>
      </w:r>
      <w:r>
        <w:fldChar w:fldCharType="end"/>
      </w:r>
    </w:p>
    <w:p w14:paraId="6CCF67C9"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3.2.1</w:t>
      </w:r>
      <w:r>
        <w:rPr>
          <w:rFonts w:eastAsiaTheme="minorEastAsia"/>
          <w:noProof/>
          <w:sz w:val="22"/>
          <w:lang w:eastAsia="en-GB"/>
        </w:rPr>
        <w:tab/>
      </w:r>
      <w:r w:rsidRPr="008F631C">
        <w:rPr>
          <w:rFonts w:eastAsia="Arial"/>
          <w:noProof/>
          <w:lang w:val="en-US"/>
        </w:rPr>
        <w:t>Collision, Capsize, Sinking, Grounding, Fire on Vessel, Man Overboard</w:t>
      </w:r>
      <w:r>
        <w:rPr>
          <w:noProof/>
        </w:rPr>
        <w:tab/>
      </w:r>
      <w:r>
        <w:rPr>
          <w:noProof/>
        </w:rPr>
        <w:fldChar w:fldCharType="begin"/>
      </w:r>
      <w:r>
        <w:rPr>
          <w:noProof/>
        </w:rPr>
        <w:instrText xml:space="preserve"> PAGEREF _Toc526675729 \h </w:instrText>
      </w:r>
      <w:r>
        <w:rPr>
          <w:noProof/>
        </w:rPr>
      </w:r>
      <w:r>
        <w:rPr>
          <w:noProof/>
        </w:rPr>
        <w:fldChar w:fldCharType="separate"/>
      </w:r>
      <w:r w:rsidR="004B33A3">
        <w:rPr>
          <w:noProof/>
        </w:rPr>
        <w:t>10</w:t>
      </w:r>
      <w:r>
        <w:rPr>
          <w:noProof/>
        </w:rPr>
        <w:fldChar w:fldCharType="end"/>
      </w:r>
    </w:p>
    <w:p w14:paraId="6BCD7205"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3.2.2</w:t>
      </w:r>
      <w:r>
        <w:rPr>
          <w:rFonts w:eastAsiaTheme="minorEastAsia"/>
          <w:noProof/>
          <w:sz w:val="22"/>
          <w:lang w:eastAsia="en-GB"/>
        </w:rPr>
        <w:tab/>
      </w:r>
      <w:r w:rsidRPr="008F631C">
        <w:rPr>
          <w:noProof/>
          <w:lang w:val="en-US"/>
        </w:rPr>
        <w:t>Pollution</w:t>
      </w:r>
      <w:r>
        <w:rPr>
          <w:noProof/>
        </w:rPr>
        <w:tab/>
      </w:r>
      <w:r>
        <w:rPr>
          <w:noProof/>
        </w:rPr>
        <w:fldChar w:fldCharType="begin"/>
      </w:r>
      <w:r>
        <w:rPr>
          <w:noProof/>
        </w:rPr>
        <w:instrText xml:space="preserve"> PAGEREF _Toc526675730 \h </w:instrText>
      </w:r>
      <w:r>
        <w:rPr>
          <w:noProof/>
        </w:rPr>
      </w:r>
      <w:r>
        <w:rPr>
          <w:noProof/>
        </w:rPr>
        <w:fldChar w:fldCharType="separate"/>
      </w:r>
      <w:r w:rsidR="004B33A3">
        <w:rPr>
          <w:noProof/>
        </w:rPr>
        <w:t>10</w:t>
      </w:r>
      <w:r>
        <w:rPr>
          <w:noProof/>
        </w:rPr>
        <w:fldChar w:fldCharType="end"/>
      </w:r>
    </w:p>
    <w:p w14:paraId="439C0827"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3.2.3</w:t>
      </w:r>
      <w:r>
        <w:rPr>
          <w:rFonts w:eastAsiaTheme="minorEastAsia"/>
          <w:noProof/>
          <w:sz w:val="22"/>
          <w:lang w:eastAsia="en-GB"/>
        </w:rPr>
        <w:tab/>
      </w:r>
      <w:r w:rsidRPr="008F631C">
        <w:rPr>
          <w:noProof/>
          <w:lang w:val="en-US"/>
        </w:rPr>
        <w:t>Places of Refuge</w:t>
      </w:r>
      <w:r>
        <w:rPr>
          <w:noProof/>
        </w:rPr>
        <w:tab/>
      </w:r>
      <w:r>
        <w:rPr>
          <w:noProof/>
        </w:rPr>
        <w:fldChar w:fldCharType="begin"/>
      </w:r>
      <w:r>
        <w:rPr>
          <w:noProof/>
        </w:rPr>
        <w:instrText xml:space="preserve"> PAGEREF _Toc526675731 \h </w:instrText>
      </w:r>
      <w:r>
        <w:rPr>
          <w:noProof/>
        </w:rPr>
      </w:r>
      <w:r>
        <w:rPr>
          <w:noProof/>
        </w:rPr>
        <w:fldChar w:fldCharType="separate"/>
      </w:r>
      <w:r w:rsidR="004B33A3">
        <w:rPr>
          <w:noProof/>
        </w:rPr>
        <w:t>11</w:t>
      </w:r>
      <w:r>
        <w:rPr>
          <w:noProof/>
        </w:rPr>
        <w:fldChar w:fldCharType="end"/>
      </w:r>
    </w:p>
    <w:p w14:paraId="53F18E04" w14:textId="77777777" w:rsidR="001A739F" w:rsidRDefault="001A739F">
      <w:pPr>
        <w:pStyle w:val="TOC3"/>
        <w:tabs>
          <w:tab w:val="left" w:pos="1134"/>
          <w:tab w:val="right" w:leader="dot" w:pos="10195"/>
        </w:tabs>
        <w:rPr>
          <w:rFonts w:eastAsiaTheme="minorEastAsia"/>
          <w:noProof/>
          <w:sz w:val="22"/>
          <w:lang w:eastAsia="en-GB"/>
        </w:rPr>
      </w:pPr>
      <w:r>
        <w:rPr>
          <w:noProof/>
        </w:rPr>
        <w:t>3.2.4</w:t>
      </w:r>
      <w:r>
        <w:rPr>
          <w:rFonts w:eastAsiaTheme="minorEastAsia"/>
          <w:noProof/>
          <w:sz w:val="22"/>
          <w:lang w:eastAsia="en-GB"/>
        </w:rPr>
        <w:tab/>
      </w:r>
      <w:r>
        <w:rPr>
          <w:noProof/>
        </w:rPr>
        <w:t>Medical Emergency</w:t>
      </w:r>
      <w:r>
        <w:rPr>
          <w:noProof/>
        </w:rPr>
        <w:tab/>
      </w:r>
      <w:r>
        <w:rPr>
          <w:noProof/>
        </w:rPr>
        <w:fldChar w:fldCharType="begin"/>
      </w:r>
      <w:r>
        <w:rPr>
          <w:noProof/>
        </w:rPr>
        <w:instrText xml:space="preserve"> PAGEREF _Toc526675732 \h </w:instrText>
      </w:r>
      <w:r>
        <w:rPr>
          <w:noProof/>
        </w:rPr>
      </w:r>
      <w:r>
        <w:rPr>
          <w:noProof/>
        </w:rPr>
        <w:fldChar w:fldCharType="separate"/>
      </w:r>
      <w:r w:rsidR="004B33A3">
        <w:rPr>
          <w:noProof/>
        </w:rPr>
        <w:t>11</w:t>
      </w:r>
      <w:r>
        <w:rPr>
          <w:noProof/>
        </w:rPr>
        <w:fldChar w:fldCharType="end"/>
      </w:r>
    </w:p>
    <w:p w14:paraId="74E22516" w14:textId="77777777" w:rsidR="001A739F" w:rsidRDefault="001A739F">
      <w:pPr>
        <w:pStyle w:val="TOC3"/>
        <w:tabs>
          <w:tab w:val="left" w:pos="1134"/>
          <w:tab w:val="right" w:leader="dot" w:pos="10195"/>
        </w:tabs>
        <w:rPr>
          <w:rFonts w:eastAsiaTheme="minorEastAsia"/>
          <w:noProof/>
          <w:sz w:val="22"/>
          <w:lang w:eastAsia="en-GB"/>
        </w:rPr>
      </w:pPr>
      <w:r>
        <w:rPr>
          <w:noProof/>
        </w:rPr>
        <w:t>3.2.5</w:t>
      </w:r>
      <w:r>
        <w:rPr>
          <w:rFonts w:eastAsiaTheme="minorEastAsia"/>
          <w:noProof/>
          <w:sz w:val="22"/>
          <w:lang w:eastAsia="en-GB"/>
        </w:rPr>
        <w:tab/>
      </w:r>
      <w:r>
        <w:rPr>
          <w:noProof/>
        </w:rPr>
        <w:t>Vessel Not Under Command (NUC)</w:t>
      </w:r>
      <w:r>
        <w:rPr>
          <w:noProof/>
        </w:rPr>
        <w:tab/>
      </w:r>
      <w:r>
        <w:rPr>
          <w:noProof/>
        </w:rPr>
        <w:fldChar w:fldCharType="begin"/>
      </w:r>
      <w:r>
        <w:rPr>
          <w:noProof/>
        </w:rPr>
        <w:instrText xml:space="preserve"> PAGEREF _Toc526675733 \h </w:instrText>
      </w:r>
      <w:r>
        <w:rPr>
          <w:noProof/>
        </w:rPr>
      </w:r>
      <w:r>
        <w:rPr>
          <w:noProof/>
        </w:rPr>
        <w:fldChar w:fldCharType="separate"/>
      </w:r>
      <w:r w:rsidR="004B33A3">
        <w:rPr>
          <w:noProof/>
        </w:rPr>
        <w:t>11</w:t>
      </w:r>
      <w:r>
        <w:rPr>
          <w:noProof/>
        </w:rPr>
        <w:fldChar w:fldCharType="end"/>
      </w:r>
    </w:p>
    <w:p w14:paraId="22B5C3F1"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3.2.6</w:t>
      </w:r>
      <w:r>
        <w:rPr>
          <w:rFonts w:eastAsiaTheme="minorEastAsia"/>
          <w:noProof/>
          <w:sz w:val="22"/>
          <w:lang w:eastAsia="en-GB"/>
        </w:rPr>
        <w:tab/>
      </w:r>
      <w:r w:rsidRPr="008F631C">
        <w:rPr>
          <w:noProof/>
          <w:lang w:val="en-US"/>
        </w:rPr>
        <w:t>Security Incident</w:t>
      </w:r>
      <w:r>
        <w:rPr>
          <w:noProof/>
        </w:rPr>
        <w:tab/>
      </w:r>
      <w:r>
        <w:rPr>
          <w:noProof/>
        </w:rPr>
        <w:fldChar w:fldCharType="begin"/>
      </w:r>
      <w:r>
        <w:rPr>
          <w:noProof/>
        </w:rPr>
        <w:instrText xml:space="preserve"> PAGEREF _Toc526675734 \h </w:instrText>
      </w:r>
      <w:r>
        <w:rPr>
          <w:noProof/>
        </w:rPr>
      </w:r>
      <w:r>
        <w:rPr>
          <w:noProof/>
        </w:rPr>
        <w:fldChar w:fldCharType="separate"/>
      </w:r>
      <w:r w:rsidR="004B33A3">
        <w:rPr>
          <w:noProof/>
        </w:rPr>
        <w:t>11</w:t>
      </w:r>
      <w:r>
        <w:rPr>
          <w:noProof/>
        </w:rPr>
        <w:fldChar w:fldCharType="end"/>
      </w:r>
    </w:p>
    <w:p w14:paraId="322AAD46" w14:textId="77777777" w:rsidR="001A739F" w:rsidRDefault="001A739F">
      <w:pPr>
        <w:pStyle w:val="TOC3"/>
        <w:tabs>
          <w:tab w:val="left" w:pos="1134"/>
          <w:tab w:val="right" w:leader="dot" w:pos="10195"/>
        </w:tabs>
        <w:rPr>
          <w:rFonts w:eastAsiaTheme="minorEastAsia"/>
          <w:noProof/>
          <w:sz w:val="22"/>
          <w:lang w:eastAsia="en-GB"/>
        </w:rPr>
      </w:pPr>
      <w:r w:rsidRPr="008F631C">
        <w:rPr>
          <w:rFonts w:eastAsia="Arial"/>
          <w:noProof/>
          <w:lang w:val="en-US"/>
        </w:rPr>
        <w:t>3.2.7</w:t>
      </w:r>
      <w:r>
        <w:rPr>
          <w:rFonts w:eastAsiaTheme="minorEastAsia"/>
          <w:noProof/>
          <w:sz w:val="22"/>
          <w:lang w:eastAsia="en-GB"/>
        </w:rPr>
        <w:tab/>
      </w:r>
      <w:r w:rsidRPr="008F631C">
        <w:rPr>
          <w:rFonts w:eastAsia="Arial"/>
          <w:noProof/>
          <w:lang w:val="en-US"/>
        </w:rPr>
        <w:t>Protest Action</w:t>
      </w:r>
      <w:r>
        <w:rPr>
          <w:noProof/>
        </w:rPr>
        <w:tab/>
      </w:r>
      <w:r>
        <w:rPr>
          <w:noProof/>
        </w:rPr>
        <w:fldChar w:fldCharType="begin"/>
      </w:r>
      <w:r>
        <w:rPr>
          <w:noProof/>
        </w:rPr>
        <w:instrText xml:space="preserve"> PAGEREF _Toc526675735 \h </w:instrText>
      </w:r>
      <w:r>
        <w:rPr>
          <w:noProof/>
        </w:rPr>
      </w:r>
      <w:r>
        <w:rPr>
          <w:noProof/>
        </w:rPr>
        <w:fldChar w:fldCharType="separate"/>
      </w:r>
      <w:r w:rsidR="004B33A3">
        <w:rPr>
          <w:noProof/>
        </w:rPr>
        <w:t>11</w:t>
      </w:r>
      <w:r>
        <w:rPr>
          <w:noProof/>
        </w:rPr>
        <w:fldChar w:fldCharType="end"/>
      </w:r>
    </w:p>
    <w:p w14:paraId="2A461D2A" w14:textId="77777777" w:rsidR="001A739F" w:rsidRDefault="001A739F">
      <w:pPr>
        <w:pStyle w:val="TOC3"/>
        <w:tabs>
          <w:tab w:val="left" w:pos="1134"/>
          <w:tab w:val="right" w:leader="dot" w:pos="10195"/>
        </w:tabs>
        <w:rPr>
          <w:rFonts w:eastAsiaTheme="minorEastAsia"/>
          <w:noProof/>
          <w:sz w:val="22"/>
          <w:lang w:eastAsia="en-GB"/>
        </w:rPr>
      </w:pPr>
      <w:r w:rsidRPr="008F631C">
        <w:rPr>
          <w:noProof/>
          <w:lang w:val="en-US"/>
        </w:rPr>
        <w:t>3.2.8</w:t>
      </w:r>
      <w:r>
        <w:rPr>
          <w:rFonts w:eastAsiaTheme="minorEastAsia"/>
          <w:noProof/>
          <w:sz w:val="22"/>
          <w:lang w:eastAsia="en-GB"/>
        </w:rPr>
        <w:tab/>
      </w:r>
      <w:r w:rsidRPr="008F631C">
        <w:rPr>
          <w:noProof/>
          <w:lang w:val="en-US"/>
        </w:rPr>
        <w:t>Natural Disaster</w:t>
      </w:r>
      <w:r>
        <w:rPr>
          <w:noProof/>
        </w:rPr>
        <w:tab/>
      </w:r>
      <w:r>
        <w:rPr>
          <w:noProof/>
        </w:rPr>
        <w:fldChar w:fldCharType="begin"/>
      </w:r>
      <w:r>
        <w:rPr>
          <w:noProof/>
        </w:rPr>
        <w:instrText xml:space="preserve"> PAGEREF _Toc526675736 \h </w:instrText>
      </w:r>
      <w:r>
        <w:rPr>
          <w:noProof/>
        </w:rPr>
      </w:r>
      <w:r>
        <w:rPr>
          <w:noProof/>
        </w:rPr>
        <w:fldChar w:fldCharType="separate"/>
      </w:r>
      <w:r w:rsidR="004B33A3">
        <w:rPr>
          <w:noProof/>
        </w:rPr>
        <w:t>11</w:t>
      </w:r>
      <w:r>
        <w:rPr>
          <w:noProof/>
        </w:rPr>
        <w:fldChar w:fldCharType="end"/>
      </w:r>
    </w:p>
    <w:p w14:paraId="5ED999B7" w14:textId="77777777" w:rsidR="00642025" w:rsidRPr="0093492E" w:rsidRDefault="004A4EC4" w:rsidP="00BA5754">
      <w:pPr>
        <w:rPr>
          <w:noProof/>
        </w:rPr>
      </w:pPr>
      <w:r>
        <w:rPr>
          <w:noProof/>
        </w:rPr>
        <w:fldChar w:fldCharType="end"/>
      </w:r>
    </w:p>
    <w:p w14:paraId="5CEAE9EE" w14:textId="77777777" w:rsidR="00B07717" w:rsidRPr="00161325" w:rsidRDefault="00B07717" w:rsidP="007D1805">
      <w:pPr>
        <w:pStyle w:val="TableofFigures"/>
      </w:pPr>
    </w:p>
    <w:p w14:paraId="3B1D313E" w14:textId="77777777" w:rsidR="00790277" w:rsidRPr="00244D75" w:rsidRDefault="00790277" w:rsidP="003274DB">
      <w:pPr>
        <w:sectPr w:rsidR="00790277" w:rsidRPr="00244D75"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69F6F2EF" w14:textId="77777777" w:rsidR="004944C8" w:rsidRDefault="00ED4450" w:rsidP="00DE2814">
      <w:pPr>
        <w:pStyle w:val="Heading1"/>
      </w:pPr>
      <w:bookmarkStart w:id="20" w:name="_Toc526675704"/>
      <w:r>
        <w:lastRenderedPageBreak/>
        <w:t>INTRODUCTION</w:t>
      </w:r>
      <w:bookmarkEnd w:id="20"/>
    </w:p>
    <w:p w14:paraId="41D2ABBE" w14:textId="77777777" w:rsidR="004944C8" w:rsidRDefault="004944C8" w:rsidP="004944C8">
      <w:pPr>
        <w:pStyle w:val="Heading1separatationline"/>
      </w:pPr>
    </w:p>
    <w:p w14:paraId="4A136799" w14:textId="7DF4B396" w:rsidR="00244D75" w:rsidRPr="002779FD" w:rsidRDefault="000F3A0A" w:rsidP="00244D75">
      <w:pPr>
        <w:pStyle w:val="BodyText"/>
        <w:rPr>
          <w:lang w:val="en-US"/>
        </w:rPr>
      </w:pPr>
      <w:ins w:id="21" w:author="Shahid Khan" w:date="2019-09-24T09:02:00Z">
        <w:r w:rsidRPr="0037448A">
          <w:t>The purpose of vessel traffic services is to contribute to safety of life at sea, safety and efficiency of navigation and the protection of the marine environment within the VTS area by mitigating the development of unsafe situations</w:t>
        </w:r>
      </w:ins>
      <w:ins w:id="22" w:author="Shahid Khan" w:date="2019-09-24T08:58:00Z">
        <w:r w:rsidR="00D656B7">
          <w:rPr>
            <w:rFonts w:cs="Arial"/>
            <w:lang w:val="en-AU"/>
          </w:rPr>
          <w:t>.</w:t>
        </w:r>
      </w:ins>
      <w:commentRangeStart w:id="23"/>
      <w:del w:id="24" w:author="Shahid Khan" w:date="2019-09-24T08:58:00Z">
        <w:r w:rsidR="00244D75" w:rsidRPr="002779FD" w:rsidDel="00D656B7">
          <w:rPr>
            <w:lang w:val="en-US"/>
          </w:rPr>
          <w:delText>The</w:delText>
        </w:r>
      </w:del>
      <w:commentRangeEnd w:id="23"/>
      <w:r w:rsidR="00D656B7">
        <w:rPr>
          <w:rStyle w:val="CommentReference"/>
        </w:rPr>
        <w:commentReference w:id="23"/>
      </w:r>
      <w:del w:id="25" w:author="Shahid Khan" w:date="2019-09-24T08:58:00Z">
        <w:r w:rsidR="00244D75" w:rsidRPr="002779FD" w:rsidDel="00D656B7">
          <w:rPr>
            <w:lang w:val="en-US"/>
          </w:rPr>
          <w:delText xml:space="preserve"> purpose of vessel traffic se</w:delText>
        </w:r>
        <w:r w:rsidR="00244D75" w:rsidRPr="002779FD" w:rsidDel="00D656B7">
          <w:rPr>
            <w:spacing w:val="-1"/>
            <w:lang w:val="en-US"/>
          </w:rPr>
          <w:delText>rv</w:delText>
        </w:r>
        <w:r w:rsidR="00244D75" w:rsidRPr="002779FD" w:rsidDel="00D656B7">
          <w:rPr>
            <w:lang w:val="en-US"/>
          </w:rPr>
          <w:delText>ices (VTS) is to</w:delText>
        </w:r>
        <w:r w:rsidR="00244D75" w:rsidRPr="002779FD" w:rsidDel="00D656B7">
          <w:rPr>
            <w:spacing w:val="7"/>
            <w:lang w:val="en-US"/>
          </w:rPr>
          <w:delText xml:space="preserve"> </w:delText>
        </w:r>
        <w:r w:rsidR="00244D75" w:rsidRPr="002779FD" w:rsidDel="00D656B7">
          <w:rPr>
            <w:lang w:val="en-US"/>
          </w:rPr>
          <w:delText>improve</w:delText>
        </w:r>
        <w:r w:rsidR="00244D75" w:rsidRPr="002779FD" w:rsidDel="00D656B7">
          <w:rPr>
            <w:spacing w:val="1"/>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safety and e</w:delText>
        </w:r>
        <w:r w:rsidR="00244D75" w:rsidRPr="002779FD" w:rsidDel="00D656B7">
          <w:rPr>
            <w:spacing w:val="1"/>
            <w:lang w:val="en-US"/>
          </w:rPr>
          <w:delText>f</w:delText>
        </w:r>
        <w:r w:rsidR="00244D75" w:rsidRPr="002779FD" w:rsidDel="00D656B7">
          <w:rPr>
            <w:lang w:val="en-US"/>
          </w:rPr>
          <w:delText>ficiency of navigation, and</w:delText>
        </w:r>
        <w:r w:rsidR="00244D75" w:rsidRPr="002779FD" w:rsidDel="00D656B7">
          <w:rPr>
            <w:spacing w:val="7"/>
            <w:lang w:val="en-US"/>
          </w:rPr>
          <w:delText xml:space="preserve"> </w:delText>
        </w:r>
        <w:r w:rsidR="00244D75" w:rsidRPr="002779FD" w:rsidDel="00D656B7">
          <w:rPr>
            <w:lang w:val="en-US"/>
          </w:rPr>
          <w:delText>protect</w:delText>
        </w:r>
        <w:r w:rsidR="00244D75" w:rsidRPr="002779FD" w:rsidDel="00D656B7">
          <w:rPr>
            <w:spacing w:val="2"/>
            <w:lang w:val="en-US"/>
          </w:rPr>
          <w:delText xml:space="preserve"> </w:delText>
        </w:r>
        <w:r w:rsidR="00244D75" w:rsidRPr="002779FD" w:rsidDel="00D656B7">
          <w:rPr>
            <w:lang w:val="en-US"/>
          </w:rPr>
          <w:delText>the</w:delText>
        </w:r>
        <w:r w:rsidR="00244D75" w:rsidRPr="002779FD" w:rsidDel="00D656B7">
          <w:rPr>
            <w:spacing w:val="8"/>
            <w:lang w:val="en-US"/>
          </w:rPr>
          <w:delText xml:space="preserve"> </w:delText>
        </w:r>
        <w:r w:rsidR="00244D75" w:rsidRPr="002779FD" w:rsidDel="00D656B7">
          <w:rPr>
            <w:lang w:val="en-US"/>
          </w:rPr>
          <w:delText>marine</w:delText>
        </w:r>
        <w:r w:rsidR="00244D75" w:rsidRPr="002779FD" w:rsidDel="00D656B7">
          <w:rPr>
            <w:spacing w:val="4"/>
            <w:lang w:val="en-US"/>
          </w:rPr>
          <w:delText xml:space="preserve"> </w:delText>
        </w:r>
        <w:r w:rsidR="00244D75" w:rsidRPr="002779FD" w:rsidDel="00D656B7">
          <w:rPr>
            <w:lang w:val="en-US"/>
          </w:rPr>
          <w:delText>environment and/or</w:delText>
        </w:r>
        <w:r w:rsidR="00244D75" w:rsidRPr="002779FD" w:rsidDel="00D656B7">
          <w:rPr>
            <w:spacing w:val="5"/>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adjacent</w:delText>
        </w:r>
        <w:r w:rsidR="00244D75" w:rsidRPr="002779FD" w:rsidDel="00D656B7">
          <w:rPr>
            <w:spacing w:val="3"/>
            <w:lang w:val="en-US"/>
          </w:rPr>
          <w:delText xml:space="preserve"> </w:delText>
        </w:r>
        <w:r w:rsidR="00244D75" w:rsidRPr="002779FD" w:rsidDel="00D656B7">
          <w:rPr>
            <w:lang w:val="en-US"/>
          </w:rPr>
          <w:delText>s</w:delText>
        </w:r>
        <w:r w:rsidR="00244D75" w:rsidRPr="002779FD" w:rsidDel="00D656B7">
          <w:rPr>
            <w:spacing w:val="-1"/>
            <w:lang w:val="en-US"/>
          </w:rPr>
          <w:delText>h</w:delText>
        </w:r>
        <w:r w:rsidR="00244D75" w:rsidRPr="002779FD" w:rsidDel="00D656B7">
          <w:rPr>
            <w:lang w:val="en-US"/>
          </w:rPr>
          <w:delText>ore</w:delText>
        </w:r>
        <w:r w:rsidR="00244D75" w:rsidRPr="002779FD" w:rsidDel="00D656B7">
          <w:rPr>
            <w:spacing w:val="6"/>
            <w:lang w:val="en-US"/>
          </w:rPr>
          <w:delText xml:space="preserve"> </w:delText>
        </w:r>
        <w:r w:rsidR="00244D75" w:rsidRPr="002779FD" w:rsidDel="00D656B7">
          <w:rPr>
            <w:lang w:val="en-US"/>
          </w:rPr>
          <w:delText>area,</w:delText>
        </w:r>
        <w:r w:rsidR="00244D75" w:rsidRPr="002779FD" w:rsidDel="00D656B7">
          <w:rPr>
            <w:spacing w:val="6"/>
            <w:lang w:val="en-US"/>
          </w:rPr>
          <w:delText xml:space="preserve"> </w:delText>
        </w:r>
        <w:r w:rsidR="00244D75" w:rsidRPr="002779FD" w:rsidDel="00D656B7">
          <w:rPr>
            <w:lang w:val="en-US"/>
          </w:rPr>
          <w:delText>work</w:delText>
        </w:r>
        <w:r w:rsidR="00244D75" w:rsidRPr="002779FD" w:rsidDel="00D656B7">
          <w:rPr>
            <w:spacing w:val="6"/>
            <w:lang w:val="en-US"/>
          </w:rPr>
          <w:delText xml:space="preserve"> </w:delText>
        </w:r>
        <w:r w:rsidR="00244D75" w:rsidRPr="002779FD" w:rsidDel="00D656B7">
          <w:rPr>
            <w:lang w:val="en-US"/>
          </w:rPr>
          <w:delText>sit</w:delText>
        </w:r>
        <w:r w:rsidR="00244D75" w:rsidRPr="002779FD" w:rsidDel="00D656B7">
          <w:rPr>
            <w:spacing w:val="-1"/>
            <w:lang w:val="en-US"/>
          </w:rPr>
          <w:delText>e</w:delText>
        </w:r>
        <w:r w:rsidR="00244D75" w:rsidRPr="002779FD" w:rsidDel="00D656B7">
          <w:rPr>
            <w:lang w:val="en-US"/>
          </w:rPr>
          <w:delText>s</w:delText>
        </w:r>
        <w:r w:rsidR="00244D75" w:rsidRPr="002779FD" w:rsidDel="00D656B7">
          <w:rPr>
            <w:spacing w:val="7"/>
            <w:lang w:val="en-US"/>
          </w:rPr>
          <w:delText xml:space="preserve"> </w:delText>
        </w:r>
        <w:r w:rsidR="00244D75" w:rsidRPr="002779FD" w:rsidDel="00D656B7">
          <w:rPr>
            <w:lang w:val="en-US"/>
          </w:rPr>
          <w:delText>a</w:delText>
        </w:r>
        <w:r w:rsidR="00244D75" w:rsidRPr="002779FD" w:rsidDel="00D656B7">
          <w:rPr>
            <w:spacing w:val="-1"/>
            <w:lang w:val="en-US"/>
          </w:rPr>
          <w:delText>n</w:delText>
        </w:r>
        <w:r w:rsidR="00244D75" w:rsidRPr="002779FD" w:rsidDel="00D656B7">
          <w:rPr>
            <w:lang w:val="en-US"/>
          </w:rPr>
          <w:delText>d offshore ins</w:delText>
        </w:r>
        <w:r w:rsidR="00244D75" w:rsidRPr="002779FD" w:rsidDel="00D656B7">
          <w:rPr>
            <w:spacing w:val="-1"/>
            <w:lang w:val="en-US"/>
          </w:rPr>
          <w:delText>t</w:delText>
        </w:r>
        <w:r w:rsidR="00244D75" w:rsidRPr="002779FD" w:rsidDel="00D656B7">
          <w:rPr>
            <w:lang w:val="en-US"/>
          </w:rPr>
          <w:delText>allations</w:delText>
        </w:r>
        <w:r w:rsidR="00244D75" w:rsidRPr="002779FD" w:rsidDel="00D656B7">
          <w:rPr>
            <w:spacing w:val="-5"/>
            <w:lang w:val="en-US"/>
          </w:rPr>
          <w:delText xml:space="preserve"> </w:delText>
        </w:r>
        <w:r w:rsidR="00244D75" w:rsidRPr="002779FD" w:rsidDel="00D656B7">
          <w:rPr>
            <w:lang w:val="en-US"/>
          </w:rPr>
          <w:delText>fr</w:delText>
        </w:r>
        <w:r w:rsidR="00244D75" w:rsidRPr="002779FD" w:rsidDel="00D656B7">
          <w:rPr>
            <w:spacing w:val="-1"/>
            <w:lang w:val="en-US"/>
          </w:rPr>
          <w:delText>o</w:delText>
        </w:r>
        <w:r w:rsidR="00244D75" w:rsidRPr="002779FD" w:rsidDel="00D656B7">
          <w:rPr>
            <w:lang w:val="en-US"/>
          </w:rPr>
          <w:delText>m</w:delText>
        </w:r>
        <w:r w:rsidR="00244D75" w:rsidRPr="002779FD" w:rsidDel="00D656B7">
          <w:rPr>
            <w:spacing w:val="3"/>
            <w:lang w:val="en-US"/>
          </w:rPr>
          <w:delText xml:space="preserve"> </w:delText>
        </w:r>
        <w:r w:rsidR="00244D75" w:rsidRPr="002779FD" w:rsidDel="00D656B7">
          <w:rPr>
            <w:lang w:val="en-US"/>
          </w:rPr>
          <w:delText>possible</w:delText>
        </w:r>
        <w:r w:rsidR="00244D75" w:rsidRPr="002779FD" w:rsidDel="00D656B7">
          <w:rPr>
            <w:spacing w:val="-2"/>
            <w:lang w:val="en-US"/>
          </w:rPr>
          <w:delText xml:space="preserve"> </w:delText>
        </w:r>
        <w:r w:rsidR="00244D75" w:rsidRPr="002779FD" w:rsidDel="00D656B7">
          <w:rPr>
            <w:lang w:val="en-US"/>
          </w:rPr>
          <w:delText>adverse effects</w:delText>
        </w:r>
        <w:r w:rsidR="00244D75" w:rsidRPr="002779FD" w:rsidDel="00D656B7">
          <w:rPr>
            <w:spacing w:val="2"/>
            <w:lang w:val="en-US"/>
          </w:rPr>
          <w:delText xml:space="preserve"> </w:delText>
        </w:r>
        <w:r w:rsidR="00244D75" w:rsidRPr="002779FD" w:rsidDel="00D656B7">
          <w:rPr>
            <w:lang w:val="en-US"/>
          </w:rPr>
          <w:delText>of</w:delText>
        </w:r>
        <w:r w:rsidR="00244D75" w:rsidRPr="002779FD" w:rsidDel="00D656B7">
          <w:rPr>
            <w:spacing w:val="6"/>
            <w:lang w:val="en-US"/>
          </w:rPr>
          <w:delText xml:space="preserve"> </w:delText>
        </w:r>
        <w:r w:rsidR="00244D75" w:rsidRPr="002779FD" w:rsidDel="00D656B7">
          <w:rPr>
            <w:lang w:val="en-US"/>
          </w:rPr>
          <w:delText>maritime traffi</w:delText>
        </w:r>
        <w:r w:rsidR="00244D75" w:rsidRPr="002779FD" w:rsidDel="00D656B7">
          <w:rPr>
            <w:spacing w:val="1"/>
            <w:lang w:val="en-US"/>
          </w:rPr>
          <w:delText>c</w:delText>
        </w:r>
        <w:r w:rsidR="00244D75" w:rsidRPr="002779FD" w:rsidDel="00D656B7">
          <w:rPr>
            <w:lang w:val="en-US"/>
          </w:rPr>
          <w:delText>. Some</w:delText>
        </w:r>
        <w:r w:rsidR="00244D75" w:rsidRPr="002779FD" w:rsidDel="00D656B7">
          <w:rPr>
            <w:spacing w:val="1"/>
            <w:lang w:val="en-US"/>
          </w:rPr>
          <w:delText xml:space="preserve"> </w:delText>
        </w:r>
        <w:r w:rsidR="00244D75" w:rsidRPr="002779FD" w:rsidDel="00D656B7">
          <w:rPr>
            <w:lang w:val="en-US"/>
          </w:rPr>
          <w:delText>VTS</w:delText>
        </w:r>
        <w:r w:rsidR="00244D75" w:rsidRPr="002779FD" w:rsidDel="00D656B7">
          <w:rPr>
            <w:spacing w:val="5"/>
            <w:lang w:val="en-US"/>
          </w:rPr>
          <w:delText xml:space="preserve"> </w:delText>
        </w:r>
        <w:r w:rsidR="00244D75" w:rsidRPr="002779FD" w:rsidDel="00D656B7">
          <w:rPr>
            <w:lang w:val="en-US"/>
          </w:rPr>
          <w:delText>centres may also</w:delText>
        </w:r>
        <w:r w:rsidR="00244D75" w:rsidRPr="002779FD" w:rsidDel="00D656B7">
          <w:rPr>
            <w:spacing w:val="-4"/>
            <w:lang w:val="en-US"/>
          </w:rPr>
          <w:delText xml:space="preserve"> </w:delText>
        </w:r>
        <w:r w:rsidR="00244D75" w:rsidRPr="002779FD" w:rsidDel="00D656B7">
          <w:rPr>
            <w:lang w:val="en-US"/>
          </w:rPr>
          <w:delText>have</w:delText>
        </w:r>
        <w:r w:rsidR="00244D75" w:rsidRPr="002779FD" w:rsidDel="00D656B7">
          <w:rPr>
            <w:spacing w:val="-5"/>
            <w:lang w:val="en-US"/>
          </w:rPr>
          <w:delText xml:space="preserve"> </w:delText>
        </w:r>
        <w:r w:rsidR="00244D75" w:rsidRPr="002779FD" w:rsidDel="00D656B7">
          <w:rPr>
            <w:lang w:val="en-US"/>
          </w:rPr>
          <w:delText>a</w:delText>
        </w:r>
        <w:r w:rsidR="00244D75" w:rsidRPr="002779FD" w:rsidDel="00D656B7">
          <w:rPr>
            <w:spacing w:val="-1"/>
            <w:lang w:val="en-US"/>
          </w:rPr>
          <w:delText xml:space="preserve"> </w:delText>
        </w:r>
        <w:r w:rsidR="00244D75" w:rsidRPr="002779FD" w:rsidDel="00D656B7">
          <w:rPr>
            <w:lang w:val="en-US"/>
          </w:rPr>
          <w:delText>role</w:delText>
        </w:r>
        <w:r w:rsidR="00244D75" w:rsidRPr="002779FD" w:rsidDel="00D656B7">
          <w:rPr>
            <w:spacing w:val="-4"/>
            <w:lang w:val="en-US"/>
          </w:rPr>
          <w:delText xml:space="preserve"> </w:delText>
        </w:r>
        <w:r w:rsidR="00244D75" w:rsidRPr="002779FD" w:rsidDel="00D656B7">
          <w:rPr>
            <w:lang w:val="en-US"/>
          </w:rPr>
          <w:delText>to</w:delText>
        </w:r>
        <w:r w:rsidR="00244D75" w:rsidRPr="002779FD" w:rsidDel="00D656B7">
          <w:rPr>
            <w:spacing w:val="-2"/>
            <w:lang w:val="en-US"/>
          </w:rPr>
          <w:delText xml:space="preserve"> </w:delText>
        </w:r>
        <w:r w:rsidR="00244D75" w:rsidRPr="002779FD" w:rsidDel="00D656B7">
          <w:rPr>
            <w:lang w:val="en-US"/>
          </w:rPr>
          <w:delText>play</w:delText>
        </w:r>
        <w:r w:rsidR="00244D75" w:rsidRPr="002779FD" w:rsidDel="00D656B7">
          <w:rPr>
            <w:spacing w:val="-4"/>
            <w:lang w:val="en-US"/>
          </w:rPr>
          <w:delText xml:space="preserve"> </w:delText>
        </w:r>
        <w:r w:rsidR="00244D75" w:rsidRPr="002779FD" w:rsidDel="00D656B7">
          <w:rPr>
            <w:lang w:val="en-US"/>
          </w:rPr>
          <w:delText>in</w:delText>
        </w:r>
        <w:r w:rsidR="00244D75" w:rsidRPr="002779FD" w:rsidDel="00D656B7">
          <w:rPr>
            <w:spacing w:val="-2"/>
            <w:lang w:val="en-US"/>
          </w:rPr>
          <w:delText xml:space="preserve"> </w:delText>
        </w:r>
        <w:r w:rsidR="00244D75" w:rsidRPr="002779FD" w:rsidDel="00D656B7">
          <w:rPr>
            <w:lang w:val="en-US"/>
          </w:rPr>
          <w:delText>other</w:delText>
        </w:r>
        <w:r w:rsidR="00244D75" w:rsidRPr="002779FD" w:rsidDel="00D656B7">
          <w:rPr>
            <w:spacing w:val="-5"/>
            <w:lang w:val="en-US"/>
          </w:rPr>
          <w:delText xml:space="preserve"> </w:delText>
        </w:r>
        <w:r w:rsidR="00244D75" w:rsidRPr="002779FD" w:rsidDel="00D656B7">
          <w:rPr>
            <w:lang w:val="en-US"/>
          </w:rPr>
          <w:delText>activities</w:delText>
        </w:r>
        <w:r w:rsidR="00244D75" w:rsidRPr="002779FD" w:rsidDel="00D656B7">
          <w:rPr>
            <w:spacing w:val="-8"/>
            <w:lang w:val="en-US"/>
          </w:rPr>
          <w:delText xml:space="preserve"> </w:delText>
        </w:r>
        <w:r w:rsidR="00244D75" w:rsidRPr="002779FD" w:rsidDel="00D656B7">
          <w:rPr>
            <w:lang w:val="en-US"/>
          </w:rPr>
          <w:delText>s</w:delText>
        </w:r>
        <w:r w:rsidR="00244D75" w:rsidRPr="002779FD" w:rsidDel="00D656B7">
          <w:rPr>
            <w:spacing w:val="-1"/>
            <w:lang w:val="en-US"/>
          </w:rPr>
          <w:delText>u</w:delText>
        </w:r>
        <w:r w:rsidR="00244D75" w:rsidRPr="002779FD" w:rsidDel="00D656B7">
          <w:rPr>
            <w:lang w:val="en-US"/>
          </w:rPr>
          <w:delText>ch</w:delText>
        </w:r>
        <w:r w:rsidR="00244D75" w:rsidRPr="002779FD" w:rsidDel="00D656B7">
          <w:rPr>
            <w:spacing w:val="-5"/>
            <w:lang w:val="en-US"/>
          </w:rPr>
          <w:delText xml:space="preserve"> </w:delText>
        </w:r>
        <w:r w:rsidR="00244D75" w:rsidRPr="002779FD" w:rsidDel="00D656B7">
          <w:rPr>
            <w:lang w:val="en-US"/>
          </w:rPr>
          <w:delText>as</w:delText>
        </w:r>
        <w:r w:rsidR="00244D75" w:rsidRPr="002779FD" w:rsidDel="00D656B7">
          <w:rPr>
            <w:spacing w:val="-2"/>
            <w:lang w:val="en-US"/>
          </w:rPr>
          <w:delText xml:space="preserve"> </w:delText>
        </w:r>
        <w:r w:rsidR="00244D75" w:rsidRPr="002779FD" w:rsidDel="00D656B7">
          <w:rPr>
            <w:lang w:val="en-US"/>
          </w:rPr>
          <w:delText>maritime</w:delText>
        </w:r>
        <w:r w:rsidR="00244D75" w:rsidRPr="002779FD" w:rsidDel="00D656B7">
          <w:rPr>
            <w:spacing w:val="-8"/>
            <w:lang w:val="en-US"/>
          </w:rPr>
          <w:delText xml:space="preserve"> </w:delText>
        </w:r>
        <w:r w:rsidR="00244D75" w:rsidRPr="002779FD" w:rsidDel="00D656B7">
          <w:rPr>
            <w:lang w:val="en-US"/>
          </w:rPr>
          <w:delText>security.</w:delText>
        </w:r>
      </w:del>
    </w:p>
    <w:p w14:paraId="657A2EAC" w14:textId="602A14AA" w:rsidR="00244D75" w:rsidRPr="002779FD" w:rsidRDefault="00244D75" w:rsidP="00244D75">
      <w:pPr>
        <w:pStyle w:val="BodyText"/>
        <w:rPr>
          <w:lang w:val="en-US"/>
        </w:rPr>
      </w:pPr>
      <w:r w:rsidRPr="00514BA9">
        <w:rPr>
          <w:lang w:val="en-US"/>
        </w:rPr>
        <w:t>VTS</w:t>
      </w:r>
      <w:r w:rsidRPr="00514BA9">
        <w:rPr>
          <w:spacing w:val="-1"/>
          <w:lang w:val="en-US"/>
        </w:rPr>
        <w:t xml:space="preserve"> </w:t>
      </w:r>
      <w:del w:id="26" w:author="Shahid Khan" w:date="2019-09-25T08:50:00Z">
        <w:r w:rsidRPr="00514BA9" w:rsidDel="003772F2">
          <w:rPr>
            <w:lang w:val="en-US"/>
          </w:rPr>
          <w:delText>authorities</w:delText>
        </w:r>
        <w:r w:rsidRPr="00514BA9" w:rsidDel="003772F2">
          <w:rPr>
            <w:spacing w:val="-7"/>
            <w:lang w:val="en-US"/>
          </w:rPr>
          <w:delText xml:space="preserve"> </w:delText>
        </w:r>
      </w:del>
      <w:ins w:id="27" w:author="Shahid Khan" w:date="2019-09-25T08:50:00Z">
        <w:r w:rsidR="003772F2">
          <w:rPr>
            <w:lang w:val="en-US"/>
          </w:rPr>
          <w:t>provider</w:t>
        </w:r>
        <w:r w:rsidR="003772F2" w:rsidRPr="00514BA9">
          <w:rPr>
            <w:lang w:val="en-US"/>
          </w:rPr>
          <w:t>s</w:t>
        </w:r>
        <w:r w:rsidR="003772F2" w:rsidRPr="00514BA9">
          <w:rPr>
            <w:spacing w:val="-7"/>
            <w:lang w:val="en-US"/>
          </w:rPr>
          <w:t xml:space="preserve"> </w:t>
        </w:r>
      </w:ins>
      <w:r w:rsidRPr="00514BA9">
        <w:rPr>
          <w:lang w:val="en-US"/>
        </w:rPr>
        <w:t>are res</w:t>
      </w:r>
      <w:r w:rsidRPr="00514BA9">
        <w:rPr>
          <w:spacing w:val="-1"/>
          <w:lang w:val="en-US"/>
        </w:rPr>
        <w:t>p</w:t>
      </w:r>
      <w:r w:rsidRPr="003772F2">
        <w:rPr>
          <w:lang w:val="en-US"/>
        </w:rPr>
        <w:t>onsible</w:t>
      </w:r>
      <w:r w:rsidRPr="003772F2">
        <w:rPr>
          <w:spacing w:val="-8"/>
          <w:lang w:val="en-US"/>
        </w:rPr>
        <w:t xml:space="preserve"> </w:t>
      </w:r>
      <w:r w:rsidRPr="003772F2">
        <w:rPr>
          <w:lang w:val="en-US"/>
        </w:rPr>
        <w:t>for</w:t>
      </w:r>
      <w:r w:rsidRPr="003772F2">
        <w:rPr>
          <w:spacing w:val="-1"/>
          <w:lang w:val="en-US"/>
        </w:rPr>
        <w:t xml:space="preserve"> e</w:t>
      </w:r>
      <w:r w:rsidRPr="003772F2">
        <w:rPr>
          <w:lang w:val="en-US"/>
        </w:rPr>
        <w:t>nsuring</w:t>
      </w:r>
      <w:r w:rsidRPr="003772F2">
        <w:rPr>
          <w:spacing w:val="-5"/>
          <w:lang w:val="en-US"/>
        </w:rPr>
        <w:t xml:space="preserve"> </w:t>
      </w:r>
      <w:r w:rsidRPr="003772F2">
        <w:rPr>
          <w:lang w:val="en-US"/>
        </w:rPr>
        <w:t>that</w:t>
      </w:r>
      <w:r w:rsidRPr="003772F2">
        <w:rPr>
          <w:spacing w:val="-2"/>
          <w:lang w:val="en-US"/>
        </w:rPr>
        <w:t xml:space="preserve"> </w:t>
      </w:r>
      <w:r w:rsidRPr="003772F2">
        <w:rPr>
          <w:lang w:val="en-US"/>
        </w:rPr>
        <w:t>the objecti</w:t>
      </w:r>
      <w:r w:rsidRPr="003772F2">
        <w:rPr>
          <w:spacing w:val="-2"/>
          <w:lang w:val="en-US"/>
        </w:rPr>
        <w:t>v</w:t>
      </w:r>
      <w:r w:rsidRPr="003772F2">
        <w:rPr>
          <w:lang w:val="en-US"/>
        </w:rPr>
        <w:t>es</w:t>
      </w:r>
      <w:ins w:id="28" w:author="Shahid Khan" w:date="2019-09-25T08:52:00Z">
        <w:r w:rsidR="003772F2">
          <w:rPr>
            <w:lang w:val="en-US"/>
          </w:rPr>
          <w:t xml:space="preserve"> </w:t>
        </w:r>
      </w:ins>
      <w:del w:id="29" w:author="Shahid Khan" w:date="2019-09-25T08:53:00Z">
        <w:r w:rsidRPr="003772F2" w:rsidDel="003772F2">
          <w:rPr>
            <w:spacing w:val="-7"/>
            <w:lang w:val="en-US"/>
          </w:rPr>
          <w:delText xml:space="preserve"> </w:delText>
        </w:r>
      </w:del>
      <w:ins w:id="30" w:author="Shahid Khan" w:date="2019-09-25T08:53:00Z">
        <w:r w:rsidR="003772F2" w:rsidRPr="00F10BC1">
          <w:rPr>
            <w:lang w:val="en-US"/>
          </w:rPr>
          <w:t>set</w:t>
        </w:r>
        <w:r w:rsidR="003772F2" w:rsidRPr="00F10BC1">
          <w:rPr>
            <w:spacing w:val="7"/>
            <w:lang w:val="en-US"/>
          </w:rPr>
          <w:t xml:space="preserve"> </w:t>
        </w:r>
        <w:r w:rsidR="003772F2" w:rsidRPr="00F10BC1">
          <w:rPr>
            <w:lang w:val="en-US"/>
          </w:rPr>
          <w:t>by</w:t>
        </w:r>
        <w:r w:rsidR="003772F2" w:rsidRPr="00F10BC1">
          <w:rPr>
            <w:spacing w:val="8"/>
            <w:lang w:val="en-US"/>
          </w:rPr>
          <w:t xml:space="preserve"> </w:t>
        </w:r>
        <w:r w:rsidR="003772F2" w:rsidRPr="00F10BC1">
          <w:rPr>
            <w:lang w:val="en-US"/>
          </w:rPr>
          <w:t>the</w:t>
        </w:r>
        <w:r w:rsidR="003772F2" w:rsidRPr="00F10BC1">
          <w:rPr>
            <w:spacing w:val="7"/>
            <w:lang w:val="en-US"/>
          </w:rPr>
          <w:t xml:space="preserve"> </w:t>
        </w:r>
        <w:r w:rsidR="003772F2" w:rsidRPr="00F10BC1">
          <w:rPr>
            <w:lang w:val="en-US"/>
          </w:rPr>
          <w:t>compe</w:t>
        </w:r>
        <w:r w:rsidR="003772F2" w:rsidRPr="00F10BC1">
          <w:rPr>
            <w:spacing w:val="1"/>
            <w:lang w:val="en-US"/>
          </w:rPr>
          <w:t>t</w:t>
        </w:r>
        <w:r w:rsidR="003772F2" w:rsidRPr="00F10BC1">
          <w:rPr>
            <w:lang w:val="en-US"/>
          </w:rPr>
          <w:t>ent authority</w:t>
        </w:r>
        <w:r w:rsidR="003772F2" w:rsidRPr="00F10BC1">
          <w:rPr>
            <w:spacing w:val="2"/>
            <w:lang w:val="en-US"/>
          </w:rPr>
          <w:t xml:space="preserve"> </w:t>
        </w:r>
      </w:ins>
      <w:del w:id="31" w:author="Shahid Khan" w:date="2019-09-25T08:53:00Z">
        <w:r w:rsidRPr="003772F2" w:rsidDel="003772F2">
          <w:rPr>
            <w:lang w:val="en-US"/>
          </w:rPr>
          <w:delText>of</w:delText>
        </w:r>
        <w:r w:rsidRPr="003772F2" w:rsidDel="003772F2">
          <w:rPr>
            <w:spacing w:val="1"/>
            <w:lang w:val="en-US"/>
          </w:rPr>
          <w:delText xml:space="preserve"> </w:delText>
        </w:r>
        <w:r w:rsidRPr="003772F2" w:rsidDel="003772F2">
          <w:rPr>
            <w:lang w:val="en-US"/>
          </w:rPr>
          <w:delText>a</w:delText>
        </w:r>
        <w:r w:rsidRPr="003772F2" w:rsidDel="003772F2">
          <w:rPr>
            <w:spacing w:val="2"/>
            <w:lang w:val="en-US"/>
          </w:rPr>
          <w:delText xml:space="preserve"> </w:delText>
        </w:r>
        <w:r w:rsidRPr="003772F2" w:rsidDel="003772F2">
          <w:rPr>
            <w:lang w:val="en-US"/>
          </w:rPr>
          <w:delText>VTS</w:delText>
        </w:r>
        <w:r w:rsidRPr="003772F2" w:rsidDel="003772F2">
          <w:rPr>
            <w:spacing w:val="-2"/>
            <w:lang w:val="en-US"/>
          </w:rPr>
          <w:delText xml:space="preserve"> </w:delText>
        </w:r>
      </w:del>
      <w:r w:rsidRPr="003772F2">
        <w:rPr>
          <w:lang w:val="en-US"/>
        </w:rPr>
        <w:t>are met</w:t>
      </w:r>
      <w:ins w:id="32" w:author="Shahid Khan" w:date="2019-09-25T08:54:00Z">
        <w:r w:rsidR="003772F2">
          <w:rPr>
            <w:lang w:val="en-US"/>
          </w:rPr>
          <w:t xml:space="preserve"> (IALA </w:t>
        </w:r>
        <w:proofErr w:type="spellStart"/>
        <w:r w:rsidR="003772F2">
          <w:rPr>
            <w:lang w:val="en-US"/>
          </w:rPr>
          <w:t>Guidline</w:t>
        </w:r>
        <w:proofErr w:type="spellEnd"/>
        <w:r w:rsidR="003772F2">
          <w:rPr>
            <w:lang w:val="en-US"/>
          </w:rPr>
          <w:t xml:space="preserve"> G1131 – Setting and Measuring </w:t>
        </w:r>
      </w:ins>
      <w:ins w:id="33" w:author="Shahid Khan" w:date="2019-09-25T08:55:00Z">
        <w:r w:rsidR="003772F2">
          <w:rPr>
            <w:lang w:val="en-US"/>
          </w:rPr>
          <w:t>VTS Objectives</w:t>
        </w:r>
      </w:ins>
      <w:ins w:id="34" w:author="Shahid Khan" w:date="2019-09-25T08:54:00Z">
        <w:r w:rsidR="003772F2">
          <w:rPr>
            <w:lang w:val="en-US"/>
          </w:rPr>
          <w:t>)</w:t>
        </w:r>
      </w:ins>
      <w:r w:rsidRPr="003772F2">
        <w:rPr>
          <w:lang w:val="en-US"/>
        </w:rPr>
        <w:t xml:space="preserve">. </w:t>
      </w:r>
      <w:del w:id="35" w:author="Shahid Khan" w:date="2019-09-25T08:53:00Z">
        <w:r w:rsidRPr="003772F2" w:rsidDel="003772F2">
          <w:rPr>
            <w:spacing w:val="1"/>
            <w:lang w:val="en-US"/>
          </w:rPr>
          <w:delText xml:space="preserve"> </w:delText>
        </w:r>
      </w:del>
      <w:del w:id="36" w:author="Shahid Khan" w:date="2019-09-25T08:54:00Z">
        <w:r w:rsidRPr="003772F2" w:rsidDel="003772F2">
          <w:rPr>
            <w:lang w:val="en-US"/>
          </w:rPr>
          <w:delText>This</w:delText>
        </w:r>
        <w:r w:rsidRPr="003772F2" w:rsidDel="003772F2">
          <w:rPr>
            <w:spacing w:val="-1"/>
            <w:lang w:val="en-US"/>
          </w:rPr>
          <w:delText xml:space="preserve"> </w:delText>
        </w:r>
        <w:r w:rsidRPr="003772F2" w:rsidDel="003772F2">
          <w:rPr>
            <w:lang w:val="en-US"/>
          </w:rPr>
          <w:delText>includes ensuring</w:delText>
        </w:r>
        <w:r w:rsidRPr="003772F2" w:rsidDel="003772F2">
          <w:rPr>
            <w:spacing w:val="2"/>
            <w:lang w:val="en-US"/>
          </w:rPr>
          <w:delText xml:space="preserve"> </w:delText>
        </w:r>
        <w:r w:rsidRPr="003772F2" w:rsidDel="003772F2">
          <w:rPr>
            <w:lang w:val="en-US"/>
          </w:rPr>
          <w:delText>t</w:delText>
        </w:r>
        <w:r w:rsidRPr="003772F2" w:rsidDel="003772F2">
          <w:rPr>
            <w:spacing w:val="-1"/>
            <w:lang w:val="en-US"/>
          </w:rPr>
          <w:delText>h</w:delText>
        </w:r>
        <w:r w:rsidRPr="003772F2" w:rsidDel="003772F2">
          <w:rPr>
            <w:lang w:val="en-US"/>
          </w:rPr>
          <w:delText>at</w:delText>
        </w:r>
        <w:r w:rsidRPr="003772F2" w:rsidDel="003772F2">
          <w:rPr>
            <w:spacing w:val="7"/>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standards</w:delText>
        </w:r>
        <w:r w:rsidRPr="003772F2" w:rsidDel="003772F2">
          <w:rPr>
            <w:spacing w:val="1"/>
            <w:lang w:val="en-US"/>
          </w:rPr>
          <w:delText xml:space="preserve"> </w:delText>
        </w:r>
      </w:del>
      <w:del w:id="37" w:author="Shahid Khan" w:date="2019-09-25T08:53:00Z">
        <w:r w:rsidRPr="003772F2" w:rsidDel="003772F2">
          <w:rPr>
            <w:lang w:val="en-US"/>
          </w:rPr>
          <w:delText>set</w:delText>
        </w:r>
        <w:r w:rsidRPr="003772F2" w:rsidDel="003772F2">
          <w:rPr>
            <w:spacing w:val="7"/>
            <w:lang w:val="en-US"/>
          </w:rPr>
          <w:delText xml:space="preserve"> </w:delText>
        </w:r>
        <w:r w:rsidRPr="003772F2" w:rsidDel="003772F2">
          <w:rPr>
            <w:lang w:val="en-US"/>
          </w:rPr>
          <w:delText>by</w:delText>
        </w:r>
        <w:r w:rsidRPr="003772F2" w:rsidDel="003772F2">
          <w:rPr>
            <w:spacing w:val="8"/>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compe</w:delText>
        </w:r>
        <w:r w:rsidRPr="003772F2" w:rsidDel="003772F2">
          <w:rPr>
            <w:spacing w:val="1"/>
            <w:lang w:val="en-US"/>
          </w:rPr>
          <w:delText>t</w:delText>
        </w:r>
        <w:r w:rsidRPr="003772F2" w:rsidDel="003772F2">
          <w:rPr>
            <w:lang w:val="en-US"/>
          </w:rPr>
          <w:delText>ent authority</w:delText>
        </w:r>
        <w:r w:rsidRPr="003772F2" w:rsidDel="003772F2">
          <w:rPr>
            <w:spacing w:val="2"/>
            <w:lang w:val="en-US"/>
          </w:rPr>
          <w:delText xml:space="preserve"> </w:delText>
        </w:r>
      </w:del>
      <w:del w:id="38" w:author="Shahid Khan" w:date="2019-09-25T08:54:00Z">
        <w:r w:rsidRPr="003772F2" w:rsidDel="003772F2">
          <w:rPr>
            <w:lang w:val="en-US"/>
          </w:rPr>
          <w:delText>for</w:delText>
        </w:r>
        <w:r w:rsidRPr="003772F2" w:rsidDel="003772F2">
          <w:rPr>
            <w:spacing w:val="8"/>
            <w:lang w:val="en-US"/>
          </w:rPr>
          <w:delText xml:space="preserve"> </w:delText>
        </w:r>
        <w:r w:rsidRPr="003772F2" w:rsidDel="003772F2">
          <w:rPr>
            <w:lang w:val="en-US"/>
          </w:rPr>
          <w:delText>l</w:delText>
        </w:r>
        <w:r w:rsidRPr="003772F2" w:rsidDel="003772F2">
          <w:rPr>
            <w:spacing w:val="1"/>
            <w:lang w:val="en-US"/>
          </w:rPr>
          <w:delText>e</w:delText>
        </w:r>
        <w:r w:rsidRPr="003772F2" w:rsidDel="003772F2">
          <w:rPr>
            <w:lang w:val="en-US"/>
          </w:rPr>
          <w:delText>vels</w:delText>
        </w:r>
        <w:r w:rsidRPr="003772F2" w:rsidDel="003772F2">
          <w:rPr>
            <w:spacing w:val="5"/>
            <w:lang w:val="en-US"/>
          </w:rPr>
          <w:delText xml:space="preserve"> </w:delText>
        </w:r>
        <w:r w:rsidRPr="003772F2" w:rsidDel="003772F2">
          <w:rPr>
            <w:lang w:val="en-US"/>
          </w:rPr>
          <w:delText>of</w:delText>
        </w:r>
        <w:r w:rsidRPr="003772F2" w:rsidDel="003772F2">
          <w:rPr>
            <w:spacing w:val="8"/>
            <w:lang w:val="en-US"/>
          </w:rPr>
          <w:delText xml:space="preserve"> </w:delText>
        </w:r>
        <w:r w:rsidRPr="003772F2" w:rsidDel="003772F2">
          <w:rPr>
            <w:lang w:val="en-US"/>
          </w:rPr>
          <w:delText>service</w:delText>
        </w:r>
        <w:r w:rsidRPr="00514BA9" w:rsidDel="003772F2">
          <w:rPr>
            <w:spacing w:val="3"/>
            <w:lang w:val="en-US"/>
          </w:rPr>
          <w:delText xml:space="preserve"> </w:delText>
        </w:r>
        <w:r w:rsidRPr="00514BA9" w:rsidDel="003772F2">
          <w:rPr>
            <w:lang w:val="en-US"/>
          </w:rPr>
          <w:delText>and</w:delText>
        </w:r>
        <w:r w:rsidRPr="00514BA9" w:rsidDel="003772F2">
          <w:rPr>
            <w:spacing w:val="7"/>
            <w:lang w:val="en-US"/>
          </w:rPr>
          <w:delText xml:space="preserve"> </w:delText>
        </w:r>
        <w:r w:rsidRPr="00514BA9" w:rsidDel="003772F2">
          <w:rPr>
            <w:lang w:val="en-US"/>
          </w:rPr>
          <w:delText>operator qualifica</w:delText>
        </w:r>
        <w:r w:rsidRPr="00514BA9" w:rsidDel="003772F2">
          <w:rPr>
            <w:spacing w:val="-1"/>
            <w:lang w:val="en-US"/>
          </w:rPr>
          <w:delText>t</w:delText>
        </w:r>
        <w:r w:rsidRPr="00514BA9" w:rsidDel="003772F2">
          <w:rPr>
            <w:lang w:val="en-US"/>
          </w:rPr>
          <w:delText>io</w:delText>
        </w:r>
        <w:r w:rsidRPr="003772F2" w:rsidDel="003772F2">
          <w:rPr>
            <w:spacing w:val="-1"/>
            <w:lang w:val="en-US"/>
          </w:rPr>
          <w:delText>n</w:delText>
        </w:r>
        <w:r w:rsidRPr="003772F2" w:rsidDel="003772F2">
          <w:rPr>
            <w:lang w:val="en-US"/>
          </w:rPr>
          <w:delText>s</w:delText>
        </w:r>
        <w:r w:rsidRPr="003772F2" w:rsidDel="003772F2">
          <w:rPr>
            <w:spacing w:val="4"/>
            <w:lang w:val="en-US"/>
          </w:rPr>
          <w:delText xml:space="preserve"> </w:delText>
        </w:r>
        <w:r w:rsidRPr="003772F2" w:rsidDel="003772F2">
          <w:rPr>
            <w:lang w:val="en-US"/>
          </w:rPr>
          <w:delText>are</w:delText>
        </w:r>
        <w:r w:rsidRPr="003772F2" w:rsidDel="003772F2">
          <w:rPr>
            <w:spacing w:val="14"/>
            <w:lang w:val="en-US"/>
          </w:rPr>
          <w:delText xml:space="preserve"> </w:delText>
        </w:r>
        <w:r w:rsidRPr="003772F2" w:rsidDel="003772F2">
          <w:rPr>
            <w:lang w:val="en-US"/>
          </w:rPr>
          <w:delText>adhe</w:delText>
        </w:r>
        <w:r w:rsidRPr="003772F2" w:rsidDel="003772F2">
          <w:rPr>
            <w:spacing w:val="-1"/>
            <w:lang w:val="en-US"/>
          </w:rPr>
          <w:delText>r</w:delText>
        </w:r>
        <w:r w:rsidRPr="003772F2" w:rsidDel="003772F2">
          <w:rPr>
            <w:lang w:val="en-US"/>
          </w:rPr>
          <w:delText>ed</w:delText>
        </w:r>
        <w:r w:rsidRPr="003772F2" w:rsidDel="003772F2">
          <w:rPr>
            <w:spacing w:val="9"/>
            <w:lang w:val="en-US"/>
          </w:rPr>
          <w:delText xml:space="preserve"> </w:delText>
        </w:r>
        <w:r w:rsidRPr="003772F2" w:rsidDel="003772F2">
          <w:rPr>
            <w:lang w:val="en-US"/>
          </w:rPr>
          <w:delText>to</w:delText>
        </w:r>
      </w:del>
      <w:r w:rsidRPr="003772F2">
        <w:rPr>
          <w:lang w:val="en-US"/>
        </w:rPr>
        <w:t>. The</w:t>
      </w:r>
      <w:r w:rsidRPr="003772F2">
        <w:rPr>
          <w:spacing w:val="11"/>
          <w:lang w:val="en-US"/>
        </w:rPr>
        <w:t xml:space="preserve"> </w:t>
      </w:r>
      <w:r w:rsidRPr="003772F2">
        <w:rPr>
          <w:lang w:val="en-US"/>
        </w:rPr>
        <w:t>authority</w:t>
      </w:r>
      <w:r w:rsidRPr="003772F2">
        <w:rPr>
          <w:spacing w:val="9"/>
          <w:lang w:val="en-US"/>
        </w:rPr>
        <w:t xml:space="preserve"> </w:t>
      </w:r>
      <w:r w:rsidRPr="003772F2">
        <w:rPr>
          <w:lang w:val="en-US"/>
        </w:rPr>
        <w:t>delegated</w:t>
      </w:r>
      <w:r w:rsidRPr="003772F2">
        <w:rPr>
          <w:spacing w:val="7"/>
          <w:lang w:val="en-US"/>
        </w:rPr>
        <w:t xml:space="preserve"> </w:t>
      </w:r>
      <w:r w:rsidRPr="003772F2">
        <w:rPr>
          <w:lang w:val="en-US"/>
        </w:rPr>
        <w:t>to</w:t>
      </w:r>
      <w:r w:rsidRPr="003772F2">
        <w:rPr>
          <w:spacing w:val="15"/>
          <w:lang w:val="en-US"/>
        </w:rPr>
        <w:t xml:space="preserve"> </w:t>
      </w:r>
      <w:r w:rsidRPr="003772F2">
        <w:rPr>
          <w:spacing w:val="-1"/>
          <w:lang w:val="en-US"/>
        </w:rPr>
        <w:t>V</w:t>
      </w:r>
      <w:r w:rsidRPr="003772F2">
        <w:rPr>
          <w:lang w:val="en-US"/>
        </w:rPr>
        <w:t>TS</w:t>
      </w:r>
      <w:r w:rsidRPr="003772F2">
        <w:rPr>
          <w:spacing w:val="13"/>
          <w:lang w:val="en-US"/>
        </w:rPr>
        <w:t xml:space="preserve"> </w:t>
      </w:r>
      <w:r w:rsidRPr="003772F2">
        <w:rPr>
          <w:lang w:val="en-US"/>
        </w:rPr>
        <w:t>staff</w:t>
      </w:r>
      <w:r w:rsidRPr="003772F2">
        <w:rPr>
          <w:spacing w:val="13"/>
          <w:lang w:val="en-US"/>
        </w:rPr>
        <w:t xml:space="preserve"> </w:t>
      </w:r>
      <w:r w:rsidRPr="003772F2">
        <w:rPr>
          <w:lang w:val="en-US"/>
        </w:rPr>
        <w:t>sh</w:t>
      </w:r>
      <w:r w:rsidRPr="003772F2">
        <w:rPr>
          <w:spacing w:val="-1"/>
          <w:lang w:val="en-US"/>
        </w:rPr>
        <w:t>o</w:t>
      </w:r>
      <w:r w:rsidRPr="003772F2">
        <w:rPr>
          <w:lang w:val="en-US"/>
        </w:rPr>
        <w:t>uld</w:t>
      </w:r>
      <w:r w:rsidRPr="003772F2">
        <w:rPr>
          <w:spacing w:val="11"/>
          <w:lang w:val="en-US"/>
        </w:rPr>
        <w:t xml:space="preserve"> </w:t>
      </w:r>
      <w:r w:rsidRPr="003772F2">
        <w:rPr>
          <w:lang w:val="en-US"/>
        </w:rPr>
        <w:t>be</w:t>
      </w:r>
      <w:r w:rsidRPr="003772F2">
        <w:rPr>
          <w:spacing w:val="15"/>
          <w:lang w:val="en-US"/>
        </w:rPr>
        <w:t xml:space="preserve"> </w:t>
      </w:r>
      <w:r w:rsidRPr="003772F2">
        <w:rPr>
          <w:lang w:val="en-US"/>
        </w:rPr>
        <w:t>clearly</w:t>
      </w:r>
      <w:r w:rsidRPr="003772F2">
        <w:rPr>
          <w:spacing w:val="11"/>
          <w:lang w:val="en-US"/>
        </w:rPr>
        <w:t xml:space="preserve"> </w:t>
      </w:r>
      <w:r w:rsidRPr="003772F2">
        <w:rPr>
          <w:lang w:val="en-US"/>
        </w:rPr>
        <w:t>identified in</w:t>
      </w:r>
      <w:r w:rsidRPr="003772F2">
        <w:rPr>
          <w:spacing w:val="25"/>
          <w:lang w:val="en-US"/>
        </w:rPr>
        <w:t xml:space="preserve"> </w:t>
      </w:r>
      <w:r w:rsidRPr="003772F2">
        <w:rPr>
          <w:lang w:val="en-US"/>
        </w:rPr>
        <w:t>the</w:t>
      </w:r>
      <w:r w:rsidRPr="003772F2">
        <w:rPr>
          <w:spacing w:val="24"/>
          <w:lang w:val="en-US"/>
        </w:rPr>
        <w:t xml:space="preserve"> </w:t>
      </w:r>
      <w:r w:rsidRPr="003772F2">
        <w:rPr>
          <w:lang w:val="en-US"/>
        </w:rPr>
        <w:t>d</w:t>
      </w:r>
      <w:r w:rsidRPr="003772F2">
        <w:rPr>
          <w:spacing w:val="-1"/>
          <w:lang w:val="en-US"/>
        </w:rPr>
        <w:t>o</w:t>
      </w:r>
      <w:r w:rsidRPr="003772F2">
        <w:rPr>
          <w:lang w:val="en-US"/>
        </w:rPr>
        <w:t>c</w:t>
      </w:r>
      <w:r w:rsidRPr="003772F2">
        <w:rPr>
          <w:spacing w:val="-1"/>
          <w:lang w:val="en-US"/>
        </w:rPr>
        <w:t>u</w:t>
      </w:r>
      <w:r w:rsidRPr="003772F2">
        <w:rPr>
          <w:lang w:val="en-US"/>
        </w:rPr>
        <w:t>mented</w:t>
      </w:r>
      <w:r w:rsidRPr="003772F2">
        <w:rPr>
          <w:spacing w:val="15"/>
          <w:lang w:val="en-US"/>
        </w:rPr>
        <w:t xml:space="preserve"> </w:t>
      </w:r>
      <w:r w:rsidRPr="003772F2">
        <w:rPr>
          <w:lang w:val="en-US"/>
        </w:rPr>
        <w:t>operational</w:t>
      </w:r>
      <w:r w:rsidRPr="003772F2">
        <w:rPr>
          <w:spacing w:val="16"/>
          <w:lang w:val="en-US"/>
        </w:rPr>
        <w:t xml:space="preserve"> </w:t>
      </w:r>
      <w:r w:rsidRPr="003772F2">
        <w:rPr>
          <w:lang w:val="en-US"/>
        </w:rPr>
        <w:t>pr</w:t>
      </w:r>
      <w:r w:rsidRPr="003772F2">
        <w:rPr>
          <w:spacing w:val="-1"/>
          <w:lang w:val="en-US"/>
        </w:rPr>
        <w:t>o</w:t>
      </w:r>
      <w:r w:rsidRPr="003772F2">
        <w:rPr>
          <w:spacing w:val="1"/>
          <w:lang w:val="en-US"/>
        </w:rPr>
        <w:t>c</w:t>
      </w:r>
      <w:r w:rsidRPr="003772F2">
        <w:rPr>
          <w:lang w:val="en-US"/>
        </w:rPr>
        <w:t>edures</w:t>
      </w:r>
      <w:r w:rsidRPr="003772F2">
        <w:rPr>
          <w:spacing w:val="16"/>
          <w:lang w:val="en-US"/>
        </w:rPr>
        <w:t xml:space="preserve"> </w:t>
      </w:r>
      <w:r w:rsidRPr="003772F2">
        <w:rPr>
          <w:lang w:val="en-US"/>
        </w:rPr>
        <w:t>of</w:t>
      </w:r>
      <w:r w:rsidRPr="003772F2">
        <w:rPr>
          <w:spacing w:val="22"/>
          <w:lang w:val="en-US"/>
        </w:rPr>
        <w:t xml:space="preserve"> </w:t>
      </w:r>
      <w:r w:rsidRPr="003772F2">
        <w:rPr>
          <w:lang w:val="en-US"/>
        </w:rPr>
        <w:t>a</w:t>
      </w:r>
      <w:r w:rsidRPr="003772F2">
        <w:rPr>
          <w:spacing w:val="26"/>
          <w:lang w:val="en-US"/>
        </w:rPr>
        <w:t xml:space="preserve"> </w:t>
      </w:r>
      <w:r w:rsidRPr="003772F2">
        <w:rPr>
          <w:lang w:val="en-US"/>
        </w:rPr>
        <w:t xml:space="preserve">VTS. </w:t>
      </w:r>
      <w:del w:id="39" w:author="Shahid Khan" w:date="2019-09-25T08:50:00Z">
        <w:r w:rsidRPr="003772F2" w:rsidDel="003772F2">
          <w:rPr>
            <w:spacing w:val="48"/>
            <w:lang w:val="en-US"/>
          </w:rPr>
          <w:delText xml:space="preserve"> </w:delText>
        </w:r>
      </w:del>
      <w:r w:rsidRPr="003772F2">
        <w:rPr>
          <w:lang w:val="en-US"/>
        </w:rPr>
        <w:t>Such</w:t>
      </w:r>
      <w:r w:rsidRPr="003772F2">
        <w:rPr>
          <w:spacing w:val="22"/>
          <w:lang w:val="en-US"/>
        </w:rPr>
        <w:t xml:space="preserve"> </w:t>
      </w:r>
      <w:r w:rsidRPr="003772F2">
        <w:rPr>
          <w:lang w:val="en-US"/>
        </w:rPr>
        <w:t>procedu</w:t>
      </w:r>
      <w:r w:rsidRPr="003772F2">
        <w:rPr>
          <w:spacing w:val="-1"/>
          <w:lang w:val="en-US"/>
        </w:rPr>
        <w:t>r</w:t>
      </w:r>
      <w:r w:rsidRPr="003772F2">
        <w:rPr>
          <w:lang w:val="en-US"/>
        </w:rPr>
        <w:t>es</w:t>
      </w:r>
      <w:r w:rsidRPr="003772F2">
        <w:rPr>
          <w:spacing w:val="16"/>
          <w:lang w:val="en-US"/>
        </w:rPr>
        <w:t xml:space="preserve"> </w:t>
      </w:r>
      <w:r w:rsidRPr="003772F2">
        <w:rPr>
          <w:lang w:val="en-US"/>
        </w:rPr>
        <w:t>should</w:t>
      </w:r>
      <w:r w:rsidRPr="003772F2">
        <w:rPr>
          <w:spacing w:val="21"/>
          <w:lang w:val="en-US"/>
        </w:rPr>
        <w:t xml:space="preserve"> </w:t>
      </w:r>
      <w:r w:rsidRPr="003772F2">
        <w:rPr>
          <w:spacing w:val="-1"/>
          <w:lang w:val="en-US"/>
        </w:rPr>
        <w:t>b</w:t>
      </w:r>
      <w:r w:rsidRPr="003772F2">
        <w:rPr>
          <w:lang w:val="en-US"/>
        </w:rPr>
        <w:t>e</w:t>
      </w:r>
      <w:r w:rsidRPr="003772F2">
        <w:rPr>
          <w:spacing w:val="25"/>
          <w:lang w:val="en-US"/>
        </w:rPr>
        <w:t xml:space="preserve"> </w:t>
      </w:r>
      <w:r w:rsidRPr="003772F2">
        <w:rPr>
          <w:lang w:val="en-US"/>
        </w:rPr>
        <w:t>an</w:t>
      </w:r>
      <w:r w:rsidRPr="003772F2">
        <w:rPr>
          <w:spacing w:val="25"/>
          <w:lang w:val="en-US"/>
        </w:rPr>
        <w:t xml:space="preserve"> </w:t>
      </w:r>
      <w:r w:rsidRPr="003772F2">
        <w:rPr>
          <w:lang w:val="en-US"/>
        </w:rPr>
        <w:t>integr</w:t>
      </w:r>
      <w:r w:rsidRPr="003772F2">
        <w:rPr>
          <w:spacing w:val="-1"/>
          <w:lang w:val="en-US"/>
        </w:rPr>
        <w:t>a</w:t>
      </w:r>
      <w:r w:rsidRPr="003772F2">
        <w:rPr>
          <w:lang w:val="en-US"/>
        </w:rPr>
        <w:t>l part</w:t>
      </w:r>
      <w:r w:rsidRPr="003772F2">
        <w:rPr>
          <w:spacing w:val="30"/>
          <w:lang w:val="en-US"/>
        </w:rPr>
        <w:t xml:space="preserve"> </w:t>
      </w:r>
      <w:r w:rsidRPr="003772F2">
        <w:rPr>
          <w:lang w:val="en-US"/>
        </w:rPr>
        <w:t>of</w:t>
      </w:r>
      <w:r w:rsidRPr="003772F2">
        <w:rPr>
          <w:spacing w:val="32"/>
          <w:lang w:val="en-US"/>
        </w:rPr>
        <w:t xml:space="preserve"> </w:t>
      </w:r>
      <w:r w:rsidRPr="003772F2">
        <w:rPr>
          <w:lang w:val="en-US"/>
        </w:rPr>
        <w:t>a</w:t>
      </w:r>
      <w:r w:rsidRPr="003772F2">
        <w:rPr>
          <w:spacing w:val="33"/>
          <w:lang w:val="en-US"/>
        </w:rPr>
        <w:t xml:space="preserve"> </w:t>
      </w:r>
      <w:r w:rsidRPr="003772F2">
        <w:rPr>
          <w:lang w:val="en-US"/>
        </w:rPr>
        <w:t>v</w:t>
      </w:r>
      <w:r w:rsidRPr="003772F2">
        <w:rPr>
          <w:spacing w:val="1"/>
          <w:lang w:val="en-US"/>
        </w:rPr>
        <w:t>e</w:t>
      </w:r>
      <w:r w:rsidRPr="003772F2">
        <w:rPr>
          <w:lang w:val="en-US"/>
        </w:rPr>
        <w:t>rifiable</w:t>
      </w:r>
      <w:r w:rsidRPr="003772F2">
        <w:rPr>
          <w:spacing w:val="25"/>
          <w:lang w:val="en-US"/>
        </w:rPr>
        <w:t xml:space="preserve"> </w:t>
      </w:r>
      <w:r w:rsidR="003772F2" w:rsidRPr="003772F2">
        <w:rPr>
          <w:lang w:val="en-US"/>
        </w:rPr>
        <w:t>Safe</w:t>
      </w:r>
      <w:r w:rsidR="003772F2" w:rsidRPr="003772F2">
        <w:rPr>
          <w:spacing w:val="-1"/>
          <w:lang w:val="en-US"/>
        </w:rPr>
        <w:t>t</w:t>
      </w:r>
      <w:r w:rsidR="003772F2" w:rsidRPr="003772F2">
        <w:rPr>
          <w:lang w:val="en-US"/>
        </w:rPr>
        <w:t>y</w:t>
      </w:r>
      <w:r w:rsidR="003772F2" w:rsidRPr="003772F2">
        <w:rPr>
          <w:spacing w:val="28"/>
          <w:lang w:val="en-US"/>
        </w:rPr>
        <w:t xml:space="preserve"> </w:t>
      </w:r>
      <w:r w:rsidR="003772F2" w:rsidRPr="003772F2">
        <w:rPr>
          <w:lang w:val="en-US"/>
        </w:rPr>
        <w:t>Management</w:t>
      </w:r>
      <w:r w:rsidR="003772F2" w:rsidRPr="003772F2">
        <w:rPr>
          <w:spacing w:val="21"/>
          <w:lang w:val="en-US"/>
        </w:rPr>
        <w:t xml:space="preserve"> </w:t>
      </w:r>
      <w:r w:rsidR="003772F2" w:rsidRPr="003772F2">
        <w:rPr>
          <w:lang w:val="en-US"/>
        </w:rPr>
        <w:t>System</w:t>
      </w:r>
      <w:ins w:id="40" w:author="Shahid Khan" w:date="2019-09-25T09:05:00Z">
        <w:r w:rsidR="003772F2">
          <w:rPr>
            <w:lang w:val="en-US"/>
          </w:rPr>
          <w:t xml:space="preserve"> (SMS) or any other </w:t>
        </w:r>
      </w:ins>
      <w:ins w:id="41" w:author="Shahid Khan" w:date="2019-09-25T09:06:00Z">
        <w:r w:rsidR="00921BC6">
          <w:rPr>
            <w:lang w:val="en-US"/>
          </w:rPr>
          <w:t>applicable</w:t>
        </w:r>
      </w:ins>
      <w:ins w:id="42" w:author="Shahid Khan" w:date="2019-09-25T09:05:00Z">
        <w:r w:rsidR="00921BC6">
          <w:rPr>
            <w:lang w:val="en-US"/>
          </w:rPr>
          <w:t xml:space="preserve"> standards</w:t>
        </w:r>
      </w:ins>
      <w:r w:rsidR="003772F2" w:rsidRPr="003772F2">
        <w:rPr>
          <w:spacing w:val="28"/>
          <w:lang w:val="en-US"/>
        </w:rPr>
        <w:t xml:space="preserve"> </w:t>
      </w:r>
      <w:r w:rsidRPr="003772F2">
        <w:rPr>
          <w:lang w:val="en-US"/>
        </w:rPr>
        <w:t>for</w:t>
      </w:r>
      <w:r w:rsidRPr="003772F2">
        <w:rPr>
          <w:spacing w:val="32"/>
          <w:lang w:val="en-US"/>
        </w:rPr>
        <w:t xml:space="preserve"> </w:t>
      </w:r>
      <w:r w:rsidRPr="003772F2">
        <w:rPr>
          <w:lang w:val="en-US"/>
        </w:rPr>
        <w:t>the</w:t>
      </w:r>
      <w:r w:rsidRPr="003772F2">
        <w:rPr>
          <w:spacing w:val="31"/>
          <w:lang w:val="en-US"/>
        </w:rPr>
        <w:t xml:space="preserve"> </w:t>
      </w:r>
      <w:r w:rsidRPr="003772F2">
        <w:rPr>
          <w:lang w:val="en-US"/>
        </w:rPr>
        <w:t xml:space="preserve">VTS. </w:t>
      </w:r>
      <w:del w:id="43" w:author="Shahid Khan" w:date="2019-09-25T09:07:00Z">
        <w:r w:rsidR="00921BC6" w:rsidRPr="003772F2" w:rsidDel="00921BC6">
          <w:rPr>
            <w:lang w:val="en-US"/>
          </w:rPr>
          <w:delText>Proper</w:delText>
        </w:r>
        <w:r w:rsidR="00921BC6" w:rsidRPr="003772F2" w:rsidDel="00921BC6">
          <w:rPr>
            <w:spacing w:val="2"/>
            <w:lang w:val="en-US"/>
          </w:rPr>
          <w:delText>l</w:delText>
        </w:r>
        <w:r w:rsidR="00921BC6" w:rsidRPr="003772F2" w:rsidDel="00921BC6">
          <w:rPr>
            <w:lang w:val="en-US"/>
          </w:rPr>
          <w:delText>y</w:delText>
        </w:r>
        <w:r w:rsidR="00921BC6" w:rsidRPr="003772F2" w:rsidDel="00921BC6">
          <w:rPr>
            <w:spacing w:val="25"/>
            <w:lang w:val="en-US"/>
          </w:rPr>
          <w:delText xml:space="preserve"> </w:delText>
        </w:r>
        <w:r w:rsidRPr="003772F2" w:rsidDel="00921BC6">
          <w:rPr>
            <w:lang w:val="en-US"/>
          </w:rPr>
          <w:delText>impl</w:delText>
        </w:r>
        <w:r w:rsidRPr="003772F2" w:rsidDel="00921BC6">
          <w:rPr>
            <w:spacing w:val="1"/>
            <w:lang w:val="en-US"/>
          </w:rPr>
          <w:delText>e</w:delText>
        </w:r>
        <w:r w:rsidRPr="003772F2" w:rsidDel="00921BC6">
          <w:rPr>
            <w:spacing w:val="-1"/>
            <w:lang w:val="en-US"/>
          </w:rPr>
          <w:delText>m</w:delText>
        </w:r>
        <w:r w:rsidRPr="003772F2" w:rsidDel="00921BC6">
          <w:rPr>
            <w:lang w:val="en-US"/>
          </w:rPr>
          <w:delText>en</w:delText>
        </w:r>
        <w:r w:rsidRPr="003772F2" w:rsidDel="00921BC6">
          <w:rPr>
            <w:spacing w:val="1"/>
            <w:lang w:val="en-US"/>
          </w:rPr>
          <w:delText>t</w:delText>
        </w:r>
        <w:r w:rsidRPr="003772F2" w:rsidDel="00921BC6">
          <w:rPr>
            <w:lang w:val="en-US"/>
          </w:rPr>
          <w:delText>ed</w:delText>
        </w:r>
        <w:r w:rsidRPr="003772F2" w:rsidDel="00921BC6">
          <w:rPr>
            <w:spacing w:val="22"/>
            <w:lang w:val="en-US"/>
          </w:rPr>
          <w:delText xml:space="preserve"> </w:delText>
        </w:r>
        <w:r w:rsidRPr="003772F2" w:rsidDel="00921BC6">
          <w:rPr>
            <w:lang w:val="en-US"/>
          </w:rPr>
          <w:delText>quality control</w:delText>
        </w:r>
        <w:r w:rsidRPr="003772F2" w:rsidDel="00921BC6">
          <w:rPr>
            <w:spacing w:val="5"/>
            <w:lang w:val="en-US"/>
          </w:rPr>
          <w:delText xml:space="preserve"> </w:delText>
        </w:r>
        <w:r w:rsidRPr="003772F2" w:rsidDel="00921BC6">
          <w:rPr>
            <w:lang w:val="en-US"/>
          </w:rPr>
          <w:delText>pro</w:delText>
        </w:r>
        <w:r w:rsidRPr="003772F2" w:rsidDel="00921BC6">
          <w:rPr>
            <w:spacing w:val="-1"/>
            <w:lang w:val="en-US"/>
          </w:rPr>
          <w:delText>g</w:delText>
        </w:r>
        <w:r w:rsidRPr="003772F2" w:rsidDel="00921BC6">
          <w:rPr>
            <w:lang w:val="en-US"/>
          </w:rPr>
          <w:delText>ramme approved</w:delText>
        </w:r>
        <w:r w:rsidRPr="003772F2" w:rsidDel="00921BC6">
          <w:rPr>
            <w:spacing w:val="2"/>
            <w:lang w:val="en-US"/>
          </w:rPr>
          <w:delText xml:space="preserve"> </w:delText>
        </w:r>
        <w:r w:rsidRPr="003772F2" w:rsidDel="00921BC6">
          <w:rPr>
            <w:lang w:val="en-US"/>
          </w:rPr>
          <w:delText>by</w:delText>
        </w:r>
        <w:r w:rsidRPr="003772F2" w:rsidDel="00921BC6">
          <w:rPr>
            <w:spacing w:val="9"/>
            <w:lang w:val="en-US"/>
          </w:rPr>
          <w:delText xml:space="preserve"> </w:delText>
        </w:r>
        <w:r w:rsidRPr="003772F2" w:rsidDel="00921BC6">
          <w:rPr>
            <w:lang w:val="en-US"/>
          </w:rPr>
          <w:delText>the</w:delText>
        </w:r>
        <w:r w:rsidRPr="003772F2" w:rsidDel="00921BC6">
          <w:rPr>
            <w:spacing w:val="10"/>
            <w:lang w:val="en-US"/>
          </w:rPr>
          <w:delText xml:space="preserve"> </w:delText>
        </w:r>
        <w:r w:rsidRPr="003772F2" w:rsidDel="00921BC6">
          <w:rPr>
            <w:lang w:val="en-US"/>
          </w:rPr>
          <w:delText>competent</w:delText>
        </w:r>
        <w:r w:rsidRPr="003772F2" w:rsidDel="00921BC6">
          <w:rPr>
            <w:spacing w:val="1"/>
            <w:lang w:val="en-US"/>
          </w:rPr>
          <w:delText xml:space="preserve"> </w:delText>
        </w:r>
        <w:r w:rsidRPr="003772F2" w:rsidDel="00921BC6">
          <w:rPr>
            <w:lang w:val="en-US"/>
          </w:rPr>
          <w:delText>authority</w:delText>
        </w:r>
        <w:r w:rsidRPr="003772F2" w:rsidDel="00921BC6">
          <w:rPr>
            <w:spacing w:val="3"/>
            <w:lang w:val="en-US"/>
          </w:rPr>
          <w:delText xml:space="preserve"> </w:delText>
        </w:r>
        <w:r w:rsidRPr="003772F2" w:rsidDel="00921BC6">
          <w:rPr>
            <w:lang w:val="en-US"/>
          </w:rPr>
          <w:delText>can</w:delText>
        </w:r>
        <w:r w:rsidRPr="003772F2" w:rsidDel="00921BC6">
          <w:rPr>
            <w:spacing w:val="8"/>
            <w:lang w:val="en-US"/>
          </w:rPr>
          <w:delText xml:space="preserve"> </w:delText>
        </w:r>
        <w:r w:rsidRPr="003772F2" w:rsidDel="00921BC6">
          <w:rPr>
            <w:lang w:val="en-US"/>
          </w:rPr>
          <w:delText>ensure</w:delText>
        </w:r>
        <w:r w:rsidRPr="003772F2" w:rsidDel="00921BC6">
          <w:rPr>
            <w:spacing w:val="5"/>
            <w:lang w:val="en-US"/>
          </w:rPr>
          <w:delText xml:space="preserve"> </w:delText>
        </w:r>
        <w:r w:rsidRPr="003772F2" w:rsidDel="00921BC6">
          <w:rPr>
            <w:lang w:val="en-US"/>
          </w:rPr>
          <w:delText>t</w:delText>
        </w:r>
        <w:r w:rsidRPr="003772F2" w:rsidDel="00921BC6">
          <w:rPr>
            <w:spacing w:val="-1"/>
            <w:lang w:val="en-US"/>
          </w:rPr>
          <w:delText>h</w:delText>
        </w:r>
        <w:r w:rsidRPr="003772F2" w:rsidDel="00921BC6">
          <w:rPr>
            <w:lang w:val="en-US"/>
          </w:rPr>
          <w:delText>at</w:delText>
        </w:r>
        <w:r w:rsidRPr="003772F2" w:rsidDel="00921BC6">
          <w:rPr>
            <w:spacing w:val="8"/>
            <w:lang w:val="en-US"/>
          </w:rPr>
          <w:delText xml:space="preserve"> </w:delText>
        </w:r>
        <w:r w:rsidRPr="003772F2" w:rsidDel="00921BC6">
          <w:rPr>
            <w:lang w:val="en-US"/>
          </w:rPr>
          <w:delText>the</w:delText>
        </w:r>
        <w:r w:rsidRPr="003772F2" w:rsidDel="00921BC6">
          <w:rPr>
            <w:spacing w:val="8"/>
            <w:lang w:val="en-US"/>
          </w:rPr>
          <w:delText xml:space="preserve"> </w:delText>
        </w:r>
        <w:r w:rsidRPr="003772F2" w:rsidDel="00921BC6">
          <w:rPr>
            <w:lang w:val="en-US"/>
          </w:rPr>
          <w:delText>stan</w:delText>
        </w:r>
        <w:r w:rsidRPr="003772F2" w:rsidDel="00921BC6">
          <w:rPr>
            <w:spacing w:val="-1"/>
            <w:lang w:val="en-US"/>
          </w:rPr>
          <w:delText>d</w:delText>
        </w:r>
        <w:r w:rsidRPr="003772F2" w:rsidDel="00921BC6">
          <w:rPr>
            <w:lang w:val="en-US"/>
          </w:rPr>
          <w:delText>ards</w:delText>
        </w:r>
        <w:r w:rsidRPr="003772F2" w:rsidDel="00921BC6">
          <w:rPr>
            <w:spacing w:val="2"/>
            <w:lang w:val="en-US"/>
          </w:rPr>
          <w:delText xml:space="preserve"> </w:delText>
        </w:r>
        <w:r w:rsidRPr="00921BC6" w:rsidDel="00921BC6">
          <w:rPr>
            <w:lang w:val="en-US"/>
          </w:rPr>
          <w:delText>set</w:delText>
        </w:r>
        <w:r w:rsidRPr="00921BC6" w:rsidDel="00921BC6">
          <w:rPr>
            <w:spacing w:val="8"/>
            <w:lang w:val="en-US"/>
          </w:rPr>
          <w:delText xml:space="preserve"> </w:delText>
        </w:r>
        <w:r w:rsidRPr="00921BC6" w:rsidDel="00921BC6">
          <w:rPr>
            <w:spacing w:val="-1"/>
            <w:lang w:val="en-US"/>
          </w:rPr>
          <w:delText>fo</w:delText>
        </w:r>
        <w:r w:rsidRPr="00921BC6" w:rsidDel="00921BC6">
          <w:rPr>
            <w:lang w:val="en-US"/>
          </w:rPr>
          <w:delText>r the</w:delText>
        </w:r>
        <w:r w:rsidRPr="00921BC6" w:rsidDel="00921BC6">
          <w:rPr>
            <w:spacing w:val="8"/>
            <w:lang w:val="en-US"/>
          </w:rPr>
          <w:delText xml:space="preserve"> </w:delText>
        </w:r>
        <w:r w:rsidRPr="00921BC6" w:rsidDel="00921BC6">
          <w:rPr>
            <w:lang w:val="en-US"/>
          </w:rPr>
          <w:delText>type</w:delText>
        </w:r>
        <w:r w:rsidRPr="00921BC6" w:rsidDel="00921BC6">
          <w:rPr>
            <w:spacing w:val="7"/>
            <w:lang w:val="en-US"/>
          </w:rPr>
          <w:delText xml:space="preserve"> </w:delText>
        </w:r>
        <w:r w:rsidRPr="00921BC6" w:rsidDel="00921BC6">
          <w:rPr>
            <w:lang w:val="en-US"/>
          </w:rPr>
          <w:delText>and</w:delText>
        </w:r>
        <w:r w:rsidRPr="00921BC6" w:rsidDel="00921BC6">
          <w:rPr>
            <w:spacing w:val="8"/>
            <w:lang w:val="en-US"/>
          </w:rPr>
          <w:delText xml:space="preserve"> </w:delText>
        </w:r>
        <w:r w:rsidRPr="00921BC6" w:rsidDel="00921BC6">
          <w:rPr>
            <w:lang w:val="en-US"/>
          </w:rPr>
          <w:delText>level</w:delText>
        </w:r>
        <w:r w:rsidRPr="00921BC6" w:rsidDel="00921BC6">
          <w:rPr>
            <w:spacing w:val="7"/>
            <w:lang w:val="en-US"/>
          </w:rPr>
          <w:delText xml:space="preserve"> </w:delText>
        </w:r>
        <w:r w:rsidRPr="00921BC6" w:rsidDel="00921BC6">
          <w:rPr>
            <w:lang w:val="en-US"/>
          </w:rPr>
          <w:delText>of</w:delText>
        </w:r>
        <w:r w:rsidRPr="00921BC6" w:rsidDel="00921BC6">
          <w:rPr>
            <w:spacing w:val="9"/>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are</w:delText>
        </w:r>
        <w:r w:rsidRPr="00921BC6" w:rsidDel="00921BC6">
          <w:rPr>
            <w:spacing w:val="7"/>
            <w:lang w:val="en-US"/>
          </w:rPr>
          <w:delText xml:space="preserve"> </w:delText>
        </w:r>
        <w:r w:rsidRPr="00921BC6" w:rsidDel="00921BC6">
          <w:rPr>
            <w:lang w:val="en-US"/>
          </w:rPr>
          <w:delText>consist</w:delText>
        </w:r>
        <w:r w:rsidRPr="00921BC6" w:rsidDel="00921BC6">
          <w:rPr>
            <w:spacing w:val="-1"/>
            <w:lang w:val="en-US"/>
          </w:rPr>
          <w:delText>e</w:delText>
        </w:r>
        <w:r w:rsidRPr="00921BC6" w:rsidDel="00921BC6">
          <w:rPr>
            <w:lang w:val="en-US"/>
          </w:rPr>
          <w:delText>ntly maintaine</w:delText>
        </w:r>
        <w:r w:rsidRPr="00921BC6" w:rsidDel="00921BC6">
          <w:rPr>
            <w:spacing w:val="-1"/>
            <w:lang w:val="en-US"/>
          </w:rPr>
          <w:delText>d</w:delText>
        </w:r>
        <w:r w:rsidRPr="00921BC6" w:rsidDel="00921BC6">
          <w:rPr>
            <w:lang w:val="en-US"/>
          </w:rPr>
          <w:delText>, and</w:delText>
        </w:r>
        <w:r w:rsidRPr="00921BC6" w:rsidDel="00921BC6">
          <w:rPr>
            <w:spacing w:val="8"/>
            <w:lang w:val="en-US"/>
          </w:rPr>
          <w:delText xml:space="preserve"> </w:delText>
        </w:r>
        <w:r w:rsidRPr="00921BC6" w:rsidDel="00921BC6">
          <w:rPr>
            <w:lang w:val="en-US"/>
          </w:rPr>
          <w:delText>that</w:delText>
        </w:r>
        <w:r w:rsidRPr="00921BC6" w:rsidDel="00921BC6">
          <w:rPr>
            <w:spacing w:val="7"/>
            <w:lang w:val="en-US"/>
          </w:rPr>
          <w:delText xml:space="preserve"> </w:delText>
        </w:r>
        <w:r w:rsidRPr="00921BC6" w:rsidDel="00921BC6">
          <w:rPr>
            <w:spacing w:val="-1"/>
            <w:lang w:val="en-US"/>
          </w:rPr>
          <w:delText>t</w:delText>
        </w:r>
        <w:r w:rsidRPr="00921BC6" w:rsidDel="00921BC6">
          <w:rPr>
            <w:lang w:val="en-US"/>
          </w:rPr>
          <w:delText>he</w:delText>
        </w:r>
        <w:r w:rsidRPr="00921BC6" w:rsidDel="00921BC6">
          <w:rPr>
            <w:spacing w:val="8"/>
            <w:lang w:val="en-US"/>
          </w:rPr>
          <w:delText xml:space="preserve"> </w:delText>
        </w:r>
        <w:r w:rsidRPr="00921BC6" w:rsidDel="00921BC6">
          <w:rPr>
            <w:lang w:val="en-US"/>
          </w:rPr>
          <w:delText>service</w:delText>
        </w:r>
        <w:r w:rsidRPr="00921BC6" w:rsidDel="00921BC6">
          <w:rPr>
            <w:spacing w:val="5"/>
            <w:lang w:val="en-US"/>
          </w:rPr>
          <w:delText xml:space="preserve"> </w:delText>
        </w:r>
        <w:r w:rsidRPr="00921BC6" w:rsidDel="00921BC6">
          <w:rPr>
            <w:lang w:val="en-US"/>
          </w:rPr>
          <w:delText>is</w:delText>
        </w:r>
        <w:r w:rsidRPr="00921BC6" w:rsidDel="00921BC6">
          <w:rPr>
            <w:spacing w:val="10"/>
            <w:lang w:val="en-US"/>
          </w:rPr>
          <w:delText xml:space="preserve"> </w:delText>
        </w:r>
        <w:r w:rsidRPr="00921BC6" w:rsidDel="00921BC6">
          <w:rPr>
            <w:lang w:val="en-US"/>
          </w:rPr>
          <w:delText>delivered accurately,</w:delText>
        </w:r>
        <w:r w:rsidRPr="00921BC6" w:rsidDel="00921BC6">
          <w:rPr>
            <w:spacing w:val="-12"/>
            <w:lang w:val="en-US"/>
          </w:rPr>
          <w:delText xml:space="preserve"> </w:delText>
        </w:r>
        <w:r w:rsidRPr="00921BC6" w:rsidDel="00921BC6">
          <w:rPr>
            <w:lang w:val="en-US"/>
          </w:rPr>
          <w:delText>efficiently</w:delText>
        </w:r>
        <w:r w:rsidRPr="00921BC6" w:rsidDel="00921BC6">
          <w:rPr>
            <w:spacing w:val="-9"/>
            <w:lang w:val="en-US"/>
          </w:rPr>
          <w:delText xml:space="preserve"> </w:delText>
        </w:r>
        <w:r w:rsidRPr="00921BC6" w:rsidDel="00921BC6">
          <w:rPr>
            <w:lang w:val="en-US"/>
          </w:rPr>
          <w:delText>a</w:delText>
        </w:r>
        <w:r w:rsidRPr="00921BC6" w:rsidDel="00921BC6">
          <w:rPr>
            <w:spacing w:val="-1"/>
            <w:lang w:val="en-US"/>
          </w:rPr>
          <w:delText>n</w:delText>
        </w:r>
        <w:r w:rsidRPr="00921BC6" w:rsidDel="00921BC6">
          <w:rPr>
            <w:lang w:val="en-US"/>
          </w:rPr>
          <w:delText>d</w:delText>
        </w:r>
        <w:r w:rsidRPr="00921BC6" w:rsidDel="00921BC6">
          <w:rPr>
            <w:spacing w:val="-4"/>
            <w:lang w:val="en-US"/>
          </w:rPr>
          <w:delText xml:space="preserve"> </w:delText>
        </w:r>
        <w:r w:rsidRPr="00921BC6" w:rsidDel="00921BC6">
          <w:rPr>
            <w:lang w:val="en-US"/>
          </w:rPr>
          <w:delText>effectively.</w:delText>
        </w:r>
      </w:del>
    </w:p>
    <w:p w14:paraId="1B5D7160" w14:textId="1242642A" w:rsidR="00244D75" w:rsidRPr="002779FD" w:rsidRDefault="00244D75" w:rsidP="00244D75">
      <w:pPr>
        <w:pStyle w:val="BodyText"/>
        <w:rPr>
          <w:lang w:val="en-US"/>
        </w:rPr>
      </w:pPr>
      <w:r w:rsidRPr="002779FD">
        <w:rPr>
          <w:lang w:val="en-US"/>
        </w:rPr>
        <w:t>This</w:t>
      </w:r>
      <w:r w:rsidRPr="002779FD">
        <w:rPr>
          <w:spacing w:val="-3"/>
          <w:lang w:val="en-US"/>
        </w:rPr>
        <w:t xml:space="preserve"> </w:t>
      </w:r>
      <w:r w:rsidRPr="002779FD">
        <w:rPr>
          <w:lang w:val="en-US"/>
        </w:rPr>
        <w:t>Guideline</w:t>
      </w:r>
      <w:r w:rsidRPr="002779FD">
        <w:rPr>
          <w:spacing w:val="-16"/>
          <w:lang w:val="en-US"/>
        </w:rPr>
        <w:t xml:space="preserve"> </w:t>
      </w:r>
      <w:r w:rsidRPr="002779FD">
        <w:rPr>
          <w:lang w:val="en-US"/>
        </w:rPr>
        <w:t>has</w:t>
      </w:r>
      <w:r w:rsidRPr="002779FD">
        <w:rPr>
          <w:spacing w:val="-3"/>
          <w:lang w:val="en-US"/>
        </w:rPr>
        <w:t xml:space="preserve"> </w:t>
      </w:r>
      <w:r w:rsidRPr="002779FD">
        <w:rPr>
          <w:lang w:val="en-US"/>
        </w:rPr>
        <w:t>been</w:t>
      </w:r>
      <w:r w:rsidRPr="002779FD">
        <w:rPr>
          <w:spacing w:val="-4"/>
          <w:lang w:val="en-US"/>
        </w:rPr>
        <w:t xml:space="preserve"> </w:t>
      </w:r>
      <w:r w:rsidRPr="002779FD">
        <w:rPr>
          <w:lang w:val="en-US"/>
        </w:rPr>
        <w:t>pr</w:t>
      </w:r>
      <w:r w:rsidRPr="002779FD">
        <w:rPr>
          <w:spacing w:val="-1"/>
          <w:lang w:val="en-US"/>
        </w:rPr>
        <w:t>e</w:t>
      </w:r>
      <w:r w:rsidRPr="002779FD">
        <w:rPr>
          <w:lang w:val="en-US"/>
        </w:rPr>
        <w:t>pared</w:t>
      </w:r>
      <w:r w:rsidRPr="002779FD">
        <w:rPr>
          <w:spacing w:val="-8"/>
          <w:lang w:val="en-US"/>
        </w:rPr>
        <w:t xml:space="preserve"> </w:t>
      </w:r>
      <w:del w:id="44" w:author="Shahid Khan" w:date="2019-09-24T09:11:00Z">
        <w:r w:rsidRPr="002779FD" w:rsidDel="00BC5283">
          <w:rPr>
            <w:lang w:val="en-US"/>
          </w:rPr>
          <w:delText>as</w:delText>
        </w:r>
      </w:del>
      <w:r w:rsidRPr="002779FD">
        <w:rPr>
          <w:spacing w:val="-1"/>
          <w:lang w:val="en-US"/>
        </w:rPr>
        <w:t xml:space="preserve"> </w:t>
      </w:r>
      <w:r w:rsidRPr="002779FD">
        <w:rPr>
          <w:lang w:val="en-US"/>
        </w:rPr>
        <w:t>to</w:t>
      </w:r>
      <w:r w:rsidRPr="002779FD">
        <w:rPr>
          <w:spacing w:val="-3"/>
          <w:lang w:val="en-US"/>
        </w:rPr>
        <w:t xml:space="preserve"> </w:t>
      </w:r>
      <w:r w:rsidRPr="002779FD">
        <w:rPr>
          <w:lang w:val="en-US"/>
        </w:rPr>
        <w:t>assist</w:t>
      </w:r>
      <w:r w:rsidRPr="002779FD">
        <w:rPr>
          <w:spacing w:val="-6"/>
          <w:lang w:val="en-US"/>
        </w:rPr>
        <w:t xml:space="preserve"> </w:t>
      </w:r>
      <w:del w:id="45" w:author="Shahid Khan" w:date="2019-09-24T09:11:00Z">
        <w:r w:rsidRPr="002779FD" w:rsidDel="00BC5283">
          <w:rPr>
            <w:lang w:val="en-US"/>
          </w:rPr>
          <w:delText>VTS</w:delText>
        </w:r>
        <w:r w:rsidRPr="002779FD" w:rsidDel="00BC5283">
          <w:rPr>
            <w:spacing w:val="-4"/>
            <w:lang w:val="en-US"/>
          </w:rPr>
          <w:delText xml:space="preserve"> </w:delText>
        </w:r>
        <w:r w:rsidRPr="002779FD" w:rsidDel="00BC5283">
          <w:rPr>
            <w:lang w:val="en-US"/>
          </w:rPr>
          <w:delText>authorities</w:delText>
        </w:r>
        <w:r w:rsidRPr="002779FD" w:rsidDel="00BC5283">
          <w:rPr>
            <w:spacing w:val="-9"/>
            <w:lang w:val="en-US"/>
          </w:rPr>
          <w:delText xml:space="preserve"> </w:delText>
        </w:r>
      </w:del>
      <w:r w:rsidRPr="002779FD">
        <w:rPr>
          <w:lang w:val="en-US"/>
        </w:rPr>
        <w:t>in</w:t>
      </w:r>
      <w:r w:rsidRPr="002779FD">
        <w:rPr>
          <w:spacing w:val="-1"/>
          <w:lang w:val="en-US"/>
        </w:rPr>
        <w:t xml:space="preserve"> </w:t>
      </w:r>
      <w:r w:rsidRPr="002779FD">
        <w:rPr>
          <w:lang w:val="en-US"/>
        </w:rPr>
        <w:t>identifying</w:t>
      </w:r>
      <w:r w:rsidRPr="002779FD">
        <w:rPr>
          <w:spacing w:val="-10"/>
          <w:lang w:val="en-US"/>
        </w:rPr>
        <w:t xml:space="preserve"> </w:t>
      </w:r>
      <w:r w:rsidRPr="002779FD">
        <w:rPr>
          <w:lang w:val="en-US"/>
        </w:rPr>
        <w:t>key</w:t>
      </w:r>
      <w:r w:rsidRPr="002779FD">
        <w:rPr>
          <w:spacing w:val="-2"/>
          <w:lang w:val="en-US"/>
        </w:rPr>
        <w:t xml:space="preserve"> </w:t>
      </w:r>
      <w:r w:rsidRPr="002779FD">
        <w:rPr>
          <w:lang w:val="en-US"/>
        </w:rPr>
        <w:t>aspec</w:t>
      </w:r>
      <w:r w:rsidRPr="002779FD">
        <w:rPr>
          <w:spacing w:val="-1"/>
          <w:lang w:val="en-US"/>
        </w:rPr>
        <w:t>t</w:t>
      </w:r>
      <w:r w:rsidRPr="002779FD">
        <w:rPr>
          <w:lang w:val="en-US"/>
        </w:rPr>
        <w:t>s that</w:t>
      </w:r>
      <w:r w:rsidRPr="002779FD">
        <w:rPr>
          <w:spacing w:val="-1"/>
          <w:lang w:val="en-US"/>
        </w:rPr>
        <w:t xml:space="preserve"> </w:t>
      </w:r>
      <w:r w:rsidRPr="002779FD">
        <w:rPr>
          <w:lang w:val="en-US"/>
        </w:rPr>
        <w:t>should</w:t>
      </w:r>
      <w:r w:rsidRPr="002779FD">
        <w:rPr>
          <w:spacing w:val="-5"/>
          <w:lang w:val="en-US"/>
        </w:rPr>
        <w:t xml:space="preserve"> </w:t>
      </w:r>
      <w:r w:rsidRPr="002779FD">
        <w:rPr>
          <w:lang w:val="en-US"/>
        </w:rPr>
        <w:t>be</w:t>
      </w:r>
      <w:r w:rsidRPr="002779FD">
        <w:rPr>
          <w:spacing w:val="1"/>
          <w:lang w:val="en-US"/>
        </w:rPr>
        <w:t xml:space="preserve"> </w:t>
      </w:r>
      <w:r w:rsidRPr="002779FD">
        <w:rPr>
          <w:lang w:val="en-US"/>
        </w:rPr>
        <w:t>conside</w:t>
      </w:r>
      <w:r w:rsidRPr="002779FD">
        <w:rPr>
          <w:spacing w:val="-1"/>
          <w:lang w:val="en-US"/>
        </w:rPr>
        <w:t>r</w:t>
      </w:r>
      <w:r w:rsidRPr="002779FD">
        <w:rPr>
          <w:lang w:val="en-US"/>
        </w:rPr>
        <w:t>ed</w:t>
      </w:r>
      <w:r w:rsidRPr="002779FD">
        <w:rPr>
          <w:spacing w:val="-8"/>
          <w:lang w:val="en-US"/>
        </w:rPr>
        <w:t xml:space="preserve"> </w:t>
      </w:r>
      <w:r w:rsidRPr="002779FD">
        <w:rPr>
          <w:lang w:val="en-US"/>
        </w:rPr>
        <w:t>when</w:t>
      </w:r>
      <w:r w:rsidRPr="002779FD">
        <w:rPr>
          <w:spacing w:val="-2"/>
          <w:lang w:val="en-US"/>
        </w:rPr>
        <w:t xml:space="preserve"> </w:t>
      </w:r>
      <w:r w:rsidRPr="002779FD">
        <w:rPr>
          <w:lang w:val="en-US"/>
        </w:rPr>
        <w:t>developing</w:t>
      </w:r>
      <w:r w:rsidRPr="002779FD">
        <w:rPr>
          <w:spacing w:val="-8"/>
          <w:lang w:val="en-US"/>
        </w:rPr>
        <w:t xml:space="preserve"> </w:t>
      </w:r>
      <w:r w:rsidRPr="002779FD">
        <w:rPr>
          <w:lang w:val="en-US"/>
        </w:rPr>
        <w:t>operational</w:t>
      </w:r>
      <w:r w:rsidRPr="002779FD">
        <w:rPr>
          <w:spacing w:val="-8"/>
          <w:lang w:val="en-US"/>
        </w:rPr>
        <w:t xml:space="preserve"> </w:t>
      </w:r>
      <w:r w:rsidRPr="002779FD">
        <w:rPr>
          <w:lang w:val="en-US"/>
        </w:rPr>
        <w:t>pr</w:t>
      </w:r>
      <w:r w:rsidRPr="002779FD">
        <w:rPr>
          <w:spacing w:val="-1"/>
          <w:lang w:val="en-US"/>
        </w:rPr>
        <w:t>o</w:t>
      </w:r>
      <w:r w:rsidRPr="002779FD">
        <w:rPr>
          <w:spacing w:val="1"/>
          <w:lang w:val="en-US"/>
        </w:rPr>
        <w:t>c</w:t>
      </w:r>
      <w:r w:rsidRPr="002779FD">
        <w:rPr>
          <w:lang w:val="en-US"/>
        </w:rPr>
        <w:t>edures</w:t>
      </w:r>
      <w:r w:rsidRPr="002779FD">
        <w:rPr>
          <w:spacing w:val="-8"/>
          <w:lang w:val="en-US"/>
        </w:rPr>
        <w:t xml:space="preserve"> </w:t>
      </w:r>
      <w:r w:rsidRPr="002779FD">
        <w:rPr>
          <w:lang w:val="en-US"/>
        </w:rPr>
        <w:t>for</w:t>
      </w:r>
      <w:r w:rsidRPr="002779FD">
        <w:rPr>
          <w:spacing w:val="-2"/>
          <w:lang w:val="en-US"/>
        </w:rPr>
        <w:t xml:space="preserve"> </w:t>
      </w:r>
      <w:r w:rsidRPr="002779FD">
        <w:rPr>
          <w:lang w:val="en-US"/>
        </w:rPr>
        <w:t>a</w:t>
      </w:r>
      <w:r w:rsidRPr="002779FD">
        <w:rPr>
          <w:spacing w:val="2"/>
          <w:lang w:val="en-US"/>
        </w:rPr>
        <w:t xml:space="preserve"> </w:t>
      </w:r>
      <w:r w:rsidRPr="002779FD">
        <w:rPr>
          <w:lang w:val="en-US"/>
        </w:rPr>
        <w:t>VTS</w:t>
      </w:r>
      <w:r w:rsidRPr="002779FD">
        <w:rPr>
          <w:spacing w:val="-1"/>
          <w:lang w:val="en-US"/>
        </w:rPr>
        <w:t xml:space="preserve"> </w:t>
      </w:r>
      <w:proofErr w:type="spellStart"/>
      <w:r w:rsidRPr="002779FD">
        <w:rPr>
          <w:lang w:val="en-US"/>
        </w:rPr>
        <w:t>centre</w:t>
      </w:r>
      <w:proofErr w:type="spellEnd"/>
      <w:r w:rsidRPr="002779FD">
        <w:rPr>
          <w:lang w:val="en-US"/>
        </w:rPr>
        <w:t>.</w:t>
      </w:r>
      <w:r w:rsidRPr="002779FD">
        <w:rPr>
          <w:spacing w:val="59"/>
          <w:lang w:val="en-US"/>
        </w:rPr>
        <w:t xml:space="preserve"> </w:t>
      </w:r>
      <w:r w:rsidRPr="002779FD">
        <w:rPr>
          <w:lang w:val="en-US"/>
        </w:rPr>
        <w:t>The</w:t>
      </w:r>
      <w:r w:rsidRPr="002779FD">
        <w:rPr>
          <w:spacing w:val="-1"/>
          <w:lang w:val="en-US"/>
        </w:rPr>
        <w:t xml:space="preserve"> </w:t>
      </w:r>
      <w:r w:rsidRPr="002779FD">
        <w:rPr>
          <w:lang w:val="en-US"/>
        </w:rPr>
        <w:t>list</w:t>
      </w:r>
      <w:r w:rsidRPr="002779FD">
        <w:rPr>
          <w:spacing w:val="-2"/>
          <w:lang w:val="en-US"/>
        </w:rPr>
        <w:t xml:space="preserve"> </w:t>
      </w:r>
      <w:r w:rsidRPr="002779FD">
        <w:rPr>
          <w:lang w:val="en-US"/>
        </w:rPr>
        <w:t>is neither</w:t>
      </w:r>
      <w:r w:rsidRPr="002779FD">
        <w:rPr>
          <w:spacing w:val="4"/>
          <w:lang w:val="en-US"/>
        </w:rPr>
        <w:t xml:space="preserve"> </w:t>
      </w:r>
      <w:r w:rsidRPr="002779FD">
        <w:rPr>
          <w:lang w:val="en-US"/>
        </w:rPr>
        <w:t>mandatory nor</w:t>
      </w:r>
      <w:r w:rsidRPr="002779FD">
        <w:rPr>
          <w:spacing w:val="7"/>
          <w:lang w:val="en-US"/>
        </w:rPr>
        <w:t xml:space="preserve"> </w:t>
      </w:r>
      <w:r w:rsidRPr="002779FD">
        <w:rPr>
          <w:lang w:val="en-US"/>
        </w:rPr>
        <w:t>exhaustive and</w:t>
      </w:r>
      <w:r w:rsidRPr="002779FD">
        <w:rPr>
          <w:spacing w:val="7"/>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w:t>
      </w:r>
      <w:r w:rsidRPr="002779FD">
        <w:rPr>
          <w:spacing w:val="8"/>
          <w:lang w:val="en-US"/>
        </w:rPr>
        <w:t xml:space="preserve"> </w:t>
      </w:r>
      <w:r w:rsidRPr="002779FD">
        <w:rPr>
          <w:lang w:val="en-US"/>
        </w:rPr>
        <w:t>adapted</w:t>
      </w:r>
      <w:r w:rsidRPr="002779FD">
        <w:rPr>
          <w:spacing w:val="3"/>
          <w:lang w:val="en-US"/>
        </w:rPr>
        <w:t xml:space="preserve"> </w:t>
      </w:r>
      <w:r w:rsidRPr="002779FD">
        <w:rPr>
          <w:spacing w:val="-1"/>
          <w:lang w:val="en-US"/>
        </w:rPr>
        <w:t>t</w:t>
      </w:r>
      <w:r w:rsidRPr="002779FD">
        <w:rPr>
          <w:lang w:val="en-US"/>
        </w:rPr>
        <w:t>o</w:t>
      </w:r>
      <w:r w:rsidRPr="002779FD">
        <w:rPr>
          <w:spacing w:val="9"/>
          <w:lang w:val="en-US"/>
        </w:rPr>
        <w:t xml:space="preserve"> </w:t>
      </w:r>
      <w:r w:rsidRPr="002779FD">
        <w:rPr>
          <w:lang w:val="en-US"/>
        </w:rPr>
        <w:t>suit</w:t>
      </w:r>
      <w:r w:rsidRPr="002779FD">
        <w:rPr>
          <w:spacing w:val="6"/>
          <w:lang w:val="en-US"/>
        </w:rPr>
        <w:t xml:space="preserve"> </w:t>
      </w:r>
      <w:r w:rsidRPr="002779FD">
        <w:rPr>
          <w:lang w:val="en-US"/>
        </w:rPr>
        <w:t>individual</w:t>
      </w:r>
      <w:r w:rsidRPr="002779FD">
        <w:rPr>
          <w:spacing w:val="1"/>
          <w:lang w:val="en-US"/>
        </w:rPr>
        <w:t xml:space="preserve"> </w:t>
      </w:r>
      <w:r w:rsidRPr="002779FD">
        <w:rPr>
          <w:lang w:val="en-US"/>
        </w:rPr>
        <w:t xml:space="preserve">needs. </w:t>
      </w:r>
      <w:del w:id="46" w:author="Shahid Khan" w:date="2019-09-24T09:12:00Z">
        <w:r w:rsidRPr="002779FD" w:rsidDel="00BC5283">
          <w:rPr>
            <w:spacing w:val="13"/>
            <w:lang w:val="en-US"/>
          </w:rPr>
          <w:delText xml:space="preserve"> </w:delText>
        </w:r>
      </w:del>
      <w:r w:rsidRPr="002779FD">
        <w:rPr>
          <w:lang w:val="en-US"/>
        </w:rPr>
        <w:t>In</w:t>
      </w:r>
      <w:r w:rsidRPr="002779FD">
        <w:rPr>
          <w:spacing w:val="9"/>
          <w:lang w:val="en-US"/>
        </w:rPr>
        <w:t xml:space="preserve"> </w:t>
      </w:r>
      <w:r w:rsidRPr="002779FD">
        <w:rPr>
          <w:lang w:val="en-US"/>
        </w:rPr>
        <w:t>prepari</w:t>
      </w:r>
      <w:r w:rsidRPr="002779FD">
        <w:rPr>
          <w:spacing w:val="-1"/>
          <w:lang w:val="en-US"/>
        </w:rPr>
        <w:t>n</w:t>
      </w:r>
      <w:r w:rsidRPr="002779FD">
        <w:rPr>
          <w:lang w:val="en-US"/>
        </w:rPr>
        <w:t>g this</w:t>
      </w:r>
      <w:r w:rsidRPr="002779FD">
        <w:rPr>
          <w:spacing w:val="-3"/>
          <w:lang w:val="en-US"/>
        </w:rPr>
        <w:t xml:space="preserve"> </w:t>
      </w:r>
      <w:r w:rsidRPr="002779FD">
        <w:rPr>
          <w:lang w:val="en-US"/>
        </w:rPr>
        <w:t>Guideline</w:t>
      </w:r>
      <w:r w:rsidRPr="002779FD">
        <w:rPr>
          <w:spacing w:val="-17"/>
          <w:lang w:val="en-US"/>
        </w:rPr>
        <w:t xml:space="preserve"> </w:t>
      </w:r>
      <w:r w:rsidRPr="002779FD">
        <w:rPr>
          <w:lang w:val="en-US"/>
        </w:rPr>
        <w:t>it</w:t>
      </w:r>
      <w:r w:rsidRPr="002779FD">
        <w:rPr>
          <w:spacing w:val="-1"/>
          <w:lang w:val="en-US"/>
        </w:rPr>
        <w:t xml:space="preserve"> </w:t>
      </w:r>
      <w:r w:rsidRPr="002779FD">
        <w:rPr>
          <w:lang w:val="en-US"/>
        </w:rPr>
        <w:t>is</w:t>
      </w:r>
      <w:r w:rsidRPr="002779FD">
        <w:rPr>
          <w:spacing w:val="-2"/>
          <w:lang w:val="en-US"/>
        </w:rPr>
        <w:t xml:space="preserve"> </w:t>
      </w:r>
      <w:proofErr w:type="spellStart"/>
      <w:r w:rsidRPr="002779FD">
        <w:rPr>
          <w:lang w:val="en-US"/>
        </w:rPr>
        <w:t>recognised</w:t>
      </w:r>
      <w:proofErr w:type="spellEnd"/>
      <w:r w:rsidRPr="002779FD">
        <w:rPr>
          <w:spacing w:val="-11"/>
          <w:lang w:val="en-US"/>
        </w:rPr>
        <w:t xml:space="preserve"> </w:t>
      </w:r>
      <w:r w:rsidRPr="002779FD">
        <w:rPr>
          <w:lang w:val="en-US"/>
        </w:rPr>
        <w:t>that:</w:t>
      </w:r>
    </w:p>
    <w:p w14:paraId="6AD33123" w14:textId="460D7DEB"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r w:rsidRPr="002779FD">
        <w:rPr>
          <w:rFonts w:eastAsia="Arial"/>
          <w:lang w:val="en-US"/>
        </w:rPr>
        <w:t>on</w:t>
      </w:r>
      <w:r w:rsidRPr="002779FD">
        <w:rPr>
          <w:rFonts w:eastAsia="Arial"/>
          <w:spacing w:val="6"/>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e</w:t>
      </w:r>
      <w:r w:rsidRPr="002779FD">
        <w:rPr>
          <w:rFonts w:eastAsia="Arial"/>
          <w:spacing w:val="5"/>
          <w:lang w:val="en-US"/>
        </w:rPr>
        <w:t xml:space="preserve"> </w:t>
      </w:r>
      <w:r w:rsidRPr="002779FD">
        <w:rPr>
          <w:rFonts w:eastAsia="Arial"/>
          <w:lang w:val="en-US"/>
        </w:rPr>
        <w:t>capabi</w:t>
      </w:r>
      <w:r w:rsidRPr="002779FD">
        <w:rPr>
          <w:rFonts w:eastAsia="Arial"/>
          <w:spacing w:val="-1"/>
          <w:lang w:val="en-US"/>
        </w:rPr>
        <w:t>l</w:t>
      </w:r>
      <w:r w:rsidRPr="002779FD">
        <w:rPr>
          <w:rFonts w:eastAsia="Arial"/>
          <w:lang w:val="en-US"/>
        </w:rPr>
        <w:t>ity</w:t>
      </w:r>
      <w:r w:rsidRPr="002779FD">
        <w:rPr>
          <w:rFonts w:eastAsia="Arial"/>
          <w:spacing w:val="-1"/>
          <w:lang w:val="en-US"/>
        </w:rPr>
        <w:t xml:space="preserve"> </w:t>
      </w:r>
      <w:r w:rsidRPr="002779FD">
        <w:rPr>
          <w:rFonts w:eastAsia="Arial"/>
          <w:lang w:val="en-US"/>
        </w:rPr>
        <w:t>of the</w:t>
      </w:r>
      <w:r w:rsidRPr="002779FD">
        <w:rPr>
          <w:rFonts w:eastAsia="Arial"/>
          <w:spacing w:val="5"/>
          <w:lang w:val="en-US"/>
        </w:rPr>
        <w:t xml:space="preserve"> </w:t>
      </w:r>
      <w:r w:rsidRPr="002779FD">
        <w:rPr>
          <w:rFonts w:eastAsia="Arial"/>
          <w:lang w:val="en-US"/>
        </w:rPr>
        <w:t>VTS,</w:t>
      </w:r>
      <w:r w:rsidRPr="002779FD">
        <w:rPr>
          <w:rFonts w:eastAsia="Arial"/>
          <w:spacing w:val="3"/>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VTS</w:t>
      </w:r>
      <w:r w:rsidRPr="002779FD">
        <w:rPr>
          <w:rFonts w:eastAsia="Arial"/>
          <w:spacing w:val="4"/>
          <w:lang w:val="en-US"/>
        </w:rPr>
        <w:t xml:space="preserve"> </w:t>
      </w:r>
      <w:r w:rsidRPr="002779FD">
        <w:rPr>
          <w:rFonts w:eastAsia="Arial"/>
          <w:lang w:val="en-US"/>
        </w:rPr>
        <w:t>area</w:t>
      </w:r>
      <w:r w:rsidRPr="002779FD">
        <w:rPr>
          <w:rFonts w:eastAsia="Arial"/>
          <w:spacing w:val="4"/>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the</w:t>
      </w:r>
      <w:r w:rsidRPr="002779FD">
        <w:rPr>
          <w:rFonts w:eastAsia="Arial"/>
          <w:spacing w:val="5"/>
          <w:lang w:val="en-US"/>
        </w:rPr>
        <w:t xml:space="preserve"> </w:t>
      </w:r>
      <w:del w:id="47" w:author="Shahid Khan" w:date="2019-09-24T09:16:00Z">
        <w:r w:rsidRPr="002779FD" w:rsidDel="00BC5283">
          <w:rPr>
            <w:rFonts w:eastAsia="Arial"/>
            <w:lang w:val="en-US"/>
          </w:rPr>
          <w:delText>type</w:delText>
        </w:r>
        <w:r w:rsidRPr="002779FD" w:rsidDel="00BC5283">
          <w:rPr>
            <w:rFonts w:eastAsia="Arial"/>
            <w:spacing w:val="4"/>
            <w:lang w:val="en-US"/>
          </w:rPr>
          <w:delText xml:space="preserve"> </w:delText>
        </w:r>
        <w:r w:rsidRPr="002779FD" w:rsidDel="00BC5283">
          <w:rPr>
            <w:rFonts w:eastAsia="Arial"/>
            <w:lang w:val="en-US"/>
          </w:rPr>
          <w:delText>and</w:delText>
        </w:r>
        <w:r w:rsidRPr="002779FD" w:rsidDel="00BC5283">
          <w:rPr>
            <w:rFonts w:eastAsia="Arial"/>
            <w:spacing w:val="4"/>
            <w:lang w:val="en-US"/>
          </w:rPr>
          <w:delText xml:space="preserve"> </w:delText>
        </w:r>
      </w:del>
      <w:r w:rsidRPr="002779FD">
        <w:rPr>
          <w:rFonts w:eastAsia="Arial"/>
          <w:lang w:val="en-US"/>
        </w:rPr>
        <w:t>level</w:t>
      </w:r>
      <w:r w:rsidRPr="002779FD">
        <w:rPr>
          <w:rFonts w:eastAsia="Arial"/>
          <w:spacing w:val="4"/>
          <w:lang w:val="en-US"/>
        </w:rPr>
        <w:t xml:space="preserve"> </w:t>
      </w:r>
      <w:r w:rsidRPr="002779FD">
        <w:rPr>
          <w:rFonts w:eastAsia="Arial"/>
          <w:lang w:val="en-US"/>
        </w:rPr>
        <w:t>of</w:t>
      </w:r>
      <w:r w:rsidRPr="002779FD">
        <w:rPr>
          <w:rFonts w:eastAsia="Arial"/>
          <w:spacing w:val="6"/>
          <w:lang w:val="en-US"/>
        </w:rPr>
        <w:t xml:space="preserve"> </w:t>
      </w:r>
      <w:r w:rsidRPr="002779FD">
        <w:rPr>
          <w:rFonts w:eastAsia="Arial"/>
          <w:lang w:val="en-US"/>
        </w:rPr>
        <w:t>services to</w:t>
      </w:r>
      <w:r w:rsidRPr="002779FD">
        <w:rPr>
          <w:rFonts w:eastAsia="Arial"/>
          <w:spacing w:val="4"/>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provided.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proofErr w:type="spellStart"/>
      <w:r w:rsidRPr="002779FD">
        <w:rPr>
          <w:rFonts w:eastAsia="Arial"/>
          <w:lang w:val="en-US"/>
        </w:rPr>
        <w:t>centre</w:t>
      </w:r>
      <w:proofErr w:type="spellEnd"/>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proofErr w:type="spellStart"/>
      <w:r w:rsidRPr="002779FD">
        <w:rPr>
          <w:rFonts w:eastAsia="Arial"/>
          <w:lang w:val="en-US"/>
        </w:rPr>
        <w:t>centre</w:t>
      </w:r>
      <w:proofErr w:type="spellEnd"/>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p>
    <w:p w14:paraId="4310ED92" w14:textId="363EEBDE" w:rsidR="00244D75" w:rsidRPr="002779FD" w:rsidRDefault="00244D75" w:rsidP="003A0BF2">
      <w:pPr>
        <w:pStyle w:val="Bullet1text"/>
        <w:numPr>
          <w:ilvl w:val="0"/>
          <w:numId w:val="34"/>
        </w:numPr>
        <w:rPr>
          <w:rFonts w:eastAsia="Arial"/>
          <w:lang w:val="en-US"/>
        </w:rPr>
      </w:pPr>
      <w:r w:rsidRPr="002779FD">
        <w:rPr>
          <w:rFonts w:eastAsia="Arial"/>
          <w:lang w:val="en-US"/>
        </w:rPr>
        <w:t>The</w:t>
      </w:r>
      <w:r w:rsidRPr="002779FD">
        <w:rPr>
          <w:rFonts w:eastAsia="Arial"/>
          <w:spacing w:val="33"/>
          <w:lang w:val="en-US"/>
        </w:rPr>
        <w:t xml:space="preserve"> </w:t>
      </w:r>
      <w:r w:rsidRPr="002779FD">
        <w:rPr>
          <w:rFonts w:eastAsia="Arial"/>
          <w:lang w:val="en-US"/>
        </w:rPr>
        <w:t>objectives</w:t>
      </w:r>
      <w:r w:rsidRPr="002779FD">
        <w:rPr>
          <w:rFonts w:eastAsia="Arial"/>
          <w:spacing w:val="27"/>
          <w:lang w:val="en-US"/>
        </w:rPr>
        <w:t xml:space="preserve"> </w:t>
      </w:r>
      <w:r w:rsidRPr="002779FD">
        <w:rPr>
          <w:rFonts w:eastAsia="Arial"/>
          <w:lang w:val="en-US"/>
        </w:rPr>
        <w:t>of</w:t>
      </w:r>
      <w:r w:rsidRPr="002779FD">
        <w:rPr>
          <w:rFonts w:eastAsia="Arial"/>
          <w:spacing w:val="35"/>
          <w:lang w:val="en-US"/>
        </w:rPr>
        <w:t xml:space="preserve"> </w:t>
      </w:r>
      <w:r w:rsidRPr="002779FD">
        <w:rPr>
          <w:rFonts w:eastAsia="Arial"/>
          <w:lang w:val="en-US"/>
        </w:rPr>
        <w:t>the</w:t>
      </w:r>
      <w:r w:rsidRPr="002779FD">
        <w:rPr>
          <w:rFonts w:eastAsia="Arial"/>
          <w:spacing w:val="34"/>
          <w:lang w:val="en-US"/>
        </w:rPr>
        <w:t xml:space="preserve"> </w:t>
      </w:r>
      <w:r w:rsidRPr="002779FD">
        <w:rPr>
          <w:rFonts w:eastAsia="Arial"/>
          <w:lang w:val="en-US"/>
        </w:rPr>
        <w:t>VTS</w:t>
      </w:r>
      <w:r w:rsidRPr="002779FD">
        <w:rPr>
          <w:rFonts w:eastAsia="Arial"/>
          <w:spacing w:val="33"/>
          <w:lang w:val="en-US"/>
        </w:rPr>
        <w:t xml:space="preserve"> </w:t>
      </w:r>
      <w:r w:rsidRPr="002779FD">
        <w:rPr>
          <w:rFonts w:eastAsia="Arial"/>
          <w:lang w:val="en-US"/>
        </w:rPr>
        <w:t>can</w:t>
      </w:r>
      <w:r w:rsidRPr="002779FD">
        <w:rPr>
          <w:rFonts w:eastAsia="Arial"/>
          <w:spacing w:val="34"/>
          <w:lang w:val="en-US"/>
        </w:rPr>
        <w:t xml:space="preserve"> </w:t>
      </w:r>
      <w:r w:rsidRPr="002779FD">
        <w:rPr>
          <w:rFonts w:eastAsia="Arial"/>
          <w:lang w:val="en-US"/>
        </w:rPr>
        <w:t>only</w:t>
      </w:r>
      <w:r w:rsidRPr="002779FD">
        <w:rPr>
          <w:rFonts w:eastAsia="Arial"/>
          <w:spacing w:val="33"/>
          <w:lang w:val="en-US"/>
        </w:rPr>
        <w:t xml:space="preserve"> </w:t>
      </w:r>
      <w:r w:rsidRPr="002779FD">
        <w:rPr>
          <w:rFonts w:eastAsia="Arial"/>
          <w:lang w:val="en-US"/>
        </w:rPr>
        <w:t>be</w:t>
      </w:r>
      <w:r w:rsidRPr="002779FD">
        <w:rPr>
          <w:rFonts w:eastAsia="Arial"/>
          <w:spacing w:val="35"/>
          <w:lang w:val="en-US"/>
        </w:rPr>
        <w:t xml:space="preserve"> </w:t>
      </w:r>
      <w:r w:rsidRPr="002779FD">
        <w:rPr>
          <w:rFonts w:eastAsia="Arial"/>
          <w:lang w:val="en-US"/>
        </w:rPr>
        <w:t>met</w:t>
      </w:r>
      <w:r w:rsidRPr="002779FD">
        <w:rPr>
          <w:rFonts w:eastAsia="Arial"/>
          <w:spacing w:val="33"/>
          <w:lang w:val="en-US"/>
        </w:rPr>
        <w:t xml:space="preserve"> </w:t>
      </w:r>
      <w:r w:rsidRPr="002779FD">
        <w:rPr>
          <w:rFonts w:eastAsia="Arial"/>
          <w:lang w:val="en-US"/>
        </w:rPr>
        <w:t>t</w:t>
      </w:r>
      <w:r w:rsidRPr="002779FD">
        <w:rPr>
          <w:rFonts w:eastAsia="Arial"/>
          <w:spacing w:val="1"/>
          <w:lang w:val="en-US"/>
        </w:rPr>
        <w:t>h</w:t>
      </w:r>
      <w:r w:rsidRPr="002779FD">
        <w:rPr>
          <w:rFonts w:eastAsia="Arial"/>
          <w:lang w:val="en-US"/>
        </w:rPr>
        <w:t>rough</w:t>
      </w:r>
      <w:r w:rsidRPr="002779FD">
        <w:rPr>
          <w:rFonts w:eastAsia="Arial"/>
          <w:spacing w:val="30"/>
          <w:lang w:val="en-US"/>
        </w:rPr>
        <w:t xml:space="preserve"> </w:t>
      </w:r>
      <w:r w:rsidRPr="002779FD">
        <w:rPr>
          <w:rFonts w:eastAsia="Arial"/>
          <w:lang w:val="en-US"/>
        </w:rPr>
        <w:t>co-operation</w:t>
      </w:r>
      <w:r w:rsidRPr="002779FD">
        <w:rPr>
          <w:rFonts w:eastAsia="Arial"/>
          <w:spacing w:val="25"/>
          <w:lang w:val="en-US"/>
        </w:rPr>
        <w:t xml:space="preserve"> </w:t>
      </w:r>
      <w:r w:rsidRPr="002779FD">
        <w:rPr>
          <w:rFonts w:eastAsia="Arial"/>
          <w:lang w:val="en-US"/>
        </w:rPr>
        <w:t>and</w:t>
      </w:r>
      <w:r w:rsidRPr="002779FD">
        <w:rPr>
          <w:rFonts w:eastAsia="Arial"/>
          <w:spacing w:val="32"/>
          <w:lang w:val="en-US"/>
        </w:rPr>
        <w:t xml:space="preserve"> </w:t>
      </w:r>
      <w:r w:rsidRPr="002779FD">
        <w:rPr>
          <w:rFonts w:eastAsia="Arial"/>
          <w:lang w:val="en-US"/>
        </w:rPr>
        <w:t>trust</w:t>
      </w:r>
      <w:r w:rsidRPr="002779FD">
        <w:rPr>
          <w:rFonts w:eastAsia="Arial"/>
          <w:spacing w:val="33"/>
          <w:lang w:val="en-US"/>
        </w:rPr>
        <w:t xml:space="preserve"> </w:t>
      </w:r>
      <w:r w:rsidRPr="002779FD">
        <w:rPr>
          <w:rFonts w:eastAsia="Arial"/>
          <w:lang w:val="en-US"/>
        </w:rPr>
        <w:t>among users</w:t>
      </w:r>
      <w:r w:rsidRPr="002779FD">
        <w:rPr>
          <w:rFonts w:eastAsia="Arial"/>
          <w:spacing w:val="4"/>
          <w:lang w:val="en-US"/>
        </w:rPr>
        <w:t xml:space="preserve"> </w:t>
      </w:r>
      <w:r w:rsidRPr="002779FD">
        <w:rPr>
          <w:rFonts w:eastAsia="Arial"/>
          <w:lang w:val="en-US"/>
        </w:rPr>
        <w:t>of</w:t>
      </w:r>
      <w:r w:rsidRPr="002779FD">
        <w:rPr>
          <w:rFonts w:eastAsia="Arial"/>
          <w:spacing w:val="8"/>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service,</w:t>
      </w:r>
      <w:r w:rsidRPr="002779FD">
        <w:rPr>
          <w:rFonts w:eastAsia="Arial"/>
          <w:spacing w:val="2"/>
          <w:lang w:val="en-US"/>
        </w:rPr>
        <w:t xml:space="preserve"> </w:t>
      </w:r>
      <w:r w:rsidRPr="002779FD">
        <w:rPr>
          <w:rFonts w:eastAsia="Arial"/>
          <w:lang w:val="en-US"/>
        </w:rPr>
        <w:t>V</w:t>
      </w:r>
      <w:r w:rsidRPr="002779FD">
        <w:rPr>
          <w:rFonts w:eastAsia="Arial"/>
          <w:spacing w:val="1"/>
          <w:lang w:val="en-US"/>
        </w:rPr>
        <w:t>T</w:t>
      </w:r>
      <w:r w:rsidRPr="002779FD">
        <w:rPr>
          <w:rFonts w:eastAsia="Arial"/>
          <w:lang w:val="en-US"/>
        </w:rPr>
        <w:t>S</w:t>
      </w:r>
      <w:r w:rsidRPr="002779FD">
        <w:rPr>
          <w:rFonts w:eastAsia="Arial"/>
          <w:spacing w:val="5"/>
          <w:lang w:val="en-US"/>
        </w:rPr>
        <w:t xml:space="preserve"> </w:t>
      </w:r>
      <w:r w:rsidRPr="002779FD">
        <w:rPr>
          <w:rFonts w:eastAsia="Arial"/>
          <w:lang w:val="en-US"/>
        </w:rPr>
        <w:t>personnel and</w:t>
      </w:r>
      <w:r w:rsidRPr="002779FD">
        <w:rPr>
          <w:rFonts w:eastAsia="Arial"/>
          <w:spacing w:val="6"/>
          <w:lang w:val="en-US"/>
        </w:rPr>
        <w:t xml:space="preserve"> </w:t>
      </w:r>
      <w:r w:rsidRPr="002779FD">
        <w:rPr>
          <w:rFonts w:eastAsia="Arial"/>
          <w:lang w:val="en-US"/>
        </w:rPr>
        <w:t>allied</w:t>
      </w:r>
      <w:r w:rsidRPr="002779FD">
        <w:rPr>
          <w:rFonts w:eastAsia="Arial"/>
          <w:spacing w:val="5"/>
          <w:lang w:val="en-US"/>
        </w:rPr>
        <w:t xml:space="preserve"> </w:t>
      </w:r>
      <w:r w:rsidRPr="002779FD">
        <w:rPr>
          <w:rFonts w:eastAsia="Arial"/>
          <w:lang w:val="en-US"/>
        </w:rPr>
        <w:t>services. This</w:t>
      </w:r>
      <w:r w:rsidRPr="002779FD">
        <w:rPr>
          <w:rFonts w:eastAsia="Arial"/>
          <w:spacing w:val="5"/>
          <w:lang w:val="en-US"/>
        </w:rPr>
        <w:t xml:space="preserve"> </w:t>
      </w:r>
      <w:r w:rsidRPr="002779FD">
        <w:rPr>
          <w:rFonts w:eastAsia="Arial"/>
          <w:lang w:val="en-US"/>
        </w:rPr>
        <w:t>can</w:t>
      </w:r>
      <w:r w:rsidRPr="002779FD">
        <w:rPr>
          <w:rFonts w:eastAsia="Arial"/>
          <w:spacing w:val="6"/>
          <w:lang w:val="en-US"/>
        </w:rPr>
        <w:t xml:space="preserve"> </w:t>
      </w:r>
      <w:r w:rsidRPr="002779FD">
        <w:rPr>
          <w:rFonts w:eastAsia="Arial"/>
          <w:lang w:val="en-US"/>
        </w:rPr>
        <w:t>only</w:t>
      </w:r>
      <w:r w:rsidRPr="002779FD">
        <w:rPr>
          <w:rFonts w:eastAsia="Arial"/>
          <w:spacing w:val="6"/>
          <w:lang w:val="en-US"/>
        </w:rPr>
        <w:t xml:space="preserve"> </w:t>
      </w:r>
      <w:r w:rsidRPr="002779FD">
        <w:rPr>
          <w:rFonts w:eastAsia="Arial"/>
          <w:lang w:val="en-US"/>
        </w:rPr>
        <w:t>be</w:t>
      </w:r>
      <w:r w:rsidRPr="002779FD">
        <w:rPr>
          <w:rFonts w:eastAsia="Arial"/>
          <w:spacing w:val="7"/>
          <w:lang w:val="en-US"/>
        </w:rPr>
        <w:t xml:space="preserve"> </w:t>
      </w:r>
      <w:r w:rsidRPr="002779FD">
        <w:rPr>
          <w:rFonts w:eastAsia="Arial"/>
          <w:lang w:val="en-US"/>
        </w:rPr>
        <w:t>achiev</w:t>
      </w:r>
      <w:r w:rsidRPr="002779FD">
        <w:rPr>
          <w:rFonts w:eastAsia="Arial"/>
          <w:spacing w:val="1"/>
          <w:lang w:val="en-US"/>
        </w:rPr>
        <w:t>e</w:t>
      </w:r>
      <w:r w:rsidRPr="002779FD">
        <w:rPr>
          <w:rFonts w:eastAsia="Arial"/>
          <w:lang w:val="en-US"/>
        </w:rPr>
        <w:t>d through</w:t>
      </w:r>
      <w:r w:rsidRPr="002779FD">
        <w:rPr>
          <w:rFonts w:eastAsia="Arial"/>
          <w:spacing w:val="4"/>
          <w:lang w:val="en-US"/>
        </w:rPr>
        <w:t xml:space="preserve"> </w:t>
      </w:r>
      <w:r w:rsidRPr="002779FD">
        <w:rPr>
          <w:rFonts w:eastAsia="Arial"/>
          <w:lang w:val="en-US"/>
        </w:rPr>
        <w:t>the</w:t>
      </w:r>
      <w:r w:rsidRPr="002779FD">
        <w:rPr>
          <w:rFonts w:eastAsia="Arial"/>
          <w:spacing w:val="7"/>
          <w:lang w:val="en-US"/>
        </w:rPr>
        <w:t xml:space="preserve"> </w:t>
      </w:r>
      <w:r w:rsidRPr="002779FD">
        <w:rPr>
          <w:rFonts w:eastAsia="Arial"/>
          <w:lang w:val="en-US"/>
        </w:rPr>
        <w:t>reliability</w:t>
      </w:r>
      <w:r w:rsidRPr="002779FD">
        <w:rPr>
          <w:rFonts w:eastAsia="Arial"/>
          <w:spacing w:val="3"/>
          <w:lang w:val="en-US"/>
        </w:rPr>
        <w:t xml:space="preserve"> </w:t>
      </w:r>
      <w:r w:rsidRPr="002779FD">
        <w:rPr>
          <w:rFonts w:eastAsia="Arial"/>
          <w:lang w:val="en-US"/>
        </w:rPr>
        <w:t>of</w:t>
      </w:r>
      <w:r w:rsidRPr="002779FD">
        <w:rPr>
          <w:rFonts w:eastAsia="Arial"/>
          <w:spacing w:val="10"/>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VTS</w:t>
      </w:r>
      <w:r w:rsidRPr="002779FD">
        <w:rPr>
          <w:rFonts w:eastAsia="Arial"/>
          <w:spacing w:val="7"/>
          <w:lang w:val="en-US"/>
        </w:rPr>
        <w:t xml:space="preserve"> </w:t>
      </w:r>
      <w:r w:rsidRPr="002779FD">
        <w:rPr>
          <w:rFonts w:eastAsia="Arial"/>
          <w:lang w:val="en-US"/>
        </w:rPr>
        <w:t>information, which</w:t>
      </w:r>
      <w:r w:rsidRPr="002779FD">
        <w:rPr>
          <w:rFonts w:eastAsia="Arial"/>
          <w:spacing w:val="6"/>
          <w:lang w:val="en-US"/>
        </w:rPr>
        <w:t xml:space="preserve"> </w:t>
      </w:r>
      <w:r w:rsidRPr="002779FD">
        <w:rPr>
          <w:rFonts w:eastAsia="Arial"/>
          <w:lang w:val="en-US"/>
        </w:rPr>
        <w:t>is</w:t>
      </w:r>
      <w:r w:rsidRPr="002779FD">
        <w:rPr>
          <w:rFonts w:eastAsia="Arial"/>
          <w:spacing w:val="10"/>
          <w:lang w:val="en-US"/>
        </w:rPr>
        <w:t xml:space="preserve"> </w:t>
      </w:r>
      <w:r w:rsidRPr="002779FD">
        <w:rPr>
          <w:rFonts w:eastAsia="Arial"/>
          <w:spacing w:val="-1"/>
          <w:lang w:val="en-US"/>
        </w:rPr>
        <w:t>de</w:t>
      </w:r>
      <w:r w:rsidRPr="002779FD">
        <w:rPr>
          <w:rFonts w:eastAsia="Arial"/>
          <w:lang w:val="en-US"/>
        </w:rPr>
        <w:t>pendent</w:t>
      </w:r>
      <w:r w:rsidRPr="002779FD">
        <w:rPr>
          <w:rFonts w:eastAsia="Arial"/>
          <w:spacing w:val="1"/>
          <w:lang w:val="en-US"/>
        </w:rPr>
        <w:t xml:space="preserve"> </w:t>
      </w:r>
      <w:r w:rsidRPr="002779FD">
        <w:rPr>
          <w:rFonts w:eastAsia="Arial"/>
          <w:lang w:val="en-US"/>
        </w:rPr>
        <w:t>on</w:t>
      </w:r>
      <w:r w:rsidRPr="002779FD">
        <w:rPr>
          <w:rFonts w:eastAsia="Arial"/>
          <w:spacing w:val="8"/>
          <w:lang w:val="en-US"/>
        </w:rPr>
        <w:t xml:space="preserve"> </w:t>
      </w:r>
      <w:r w:rsidRPr="002779FD">
        <w:rPr>
          <w:rFonts w:eastAsia="Arial"/>
          <w:lang w:val="en-US"/>
        </w:rPr>
        <w:t>the</w:t>
      </w:r>
      <w:r w:rsidRPr="002779FD">
        <w:rPr>
          <w:rFonts w:eastAsia="Arial"/>
          <w:spacing w:val="8"/>
          <w:lang w:val="en-US"/>
        </w:rPr>
        <w:t xml:space="preserve"> </w:t>
      </w:r>
      <w:r w:rsidRPr="002779FD">
        <w:rPr>
          <w:rFonts w:eastAsia="Arial"/>
          <w:lang w:val="en-US"/>
        </w:rPr>
        <w:t>assur</w:t>
      </w:r>
      <w:r w:rsidRPr="002779FD">
        <w:rPr>
          <w:rFonts w:eastAsia="Arial"/>
          <w:spacing w:val="-1"/>
          <w:lang w:val="en-US"/>
        </w:rPr>
        <w:t>e</w:t>
      </w:r>
      <w:r w:rsidRPr="002779FD">
        <w:rPr>
          <w:rFonts w:eastAsia="Arial"/>
          <w:lang w:val="en-US"/>
        </w:rPr>
        <w:t>d availability,</w:t>
      </w:r>
      <w:r w:rsidRPr="002779FD">
        <w:rPr>
          <w:rFonts w:eastAsia="Arial"/>
          <w:spacing w:val="-11"/>
          <w:lang w:val="en-US"/>
        </w:rPr>
        <w:t xml:space="preserve"> </w:t>
      </w:r>
      <w:r w:rsidRPr="002779FD">
        <w:rPr>
          <w:rFonts w:eastAsia="Arial"/>
          <w:lang w:val="en-US"/>
        </w:rPr>
        <w:t>continuity</w:t>
      </w:r>
      <w:r w:rsidRPr="002779FD">
        <w:rPr>
          <w:rFonts w:eastAsia="Arial"/>
          <w:spacing w:val="-9"/>
          <w:lang w:val="en-US"/>
        </w:rPr>
        <w:t xml:space="preserve"> </w:t>
      </w:r>
      <w:r w:rsidRPr="002779FD">
        <w:rPr>
          <w:rFonts w:eastAsia="Arial"/>
          <w:spacing w:val="-1"/>
          <w:lang w:val="en-US"/>
        </w:rPr>
        <w:t>a</w:t>
      </w:r>
      <w:r w:rsidRPr="002779FD">
        <w:rPr>
          <w:rFonts w:eastAsia="Arial"/>
          <w:lang w:val="en-US"/>
        </w:rPr>
        <w:t>nd</w:t>
      </w:r>
      <w:r w:rsidRPr="002779FD">
        <w:rPr>
          <w:rFonts w:eastAsia="Arial"/>
          <w:spacing w:val="-4"/>
          <w:lang w:val="en-US"/>
        </w:rPr>
        <w:t xml:space="preserve"> </w:t>
      </w:r>
      <w:r w:rsidRPr="002779FD">
        <w:rPr>
          <w:rFonts w:eastAsia="Arial"/>
          <w:lang w:val="en-US"/>
        </w:rPr>
        <w:t>quality</w:t>
      </w:r>
      <w:r w:rsidRPr="002779FD">
        <w:rPr>
          <w:rFonts w:eastAsia="Arial"/>
          <w:spacing w:val="-6"/>
          <w:lang w:val="en-US"/>
        </w:rPr>
        <w:t xml:space="preserve"> </w:t>
      </w:r>
      <w:r w:rsidRPr="002779FD">
        <w:rPr>
          <w:rFonts w:eastAsia="Arial"/>
          <w:lang w:val="en-US"/>
        </w:rPr>
        <w:t>of</w:t>
      </w:r>
      <w:r w:rsidRPr="002779FD">
        <w:rPr>
          <w:rFonts w:eastAsia="Arial"/>
          <w:spacing w:val="-2"/>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service</w:t>
      </w:r>
      <w:r w:rsidRPr="002779FD">
        <w:rPr>
          <w:rFonts w:eastAsia="Arial"/>
          <w:spacing w:val="-8"/>
          <w:lang w:val="en-US"/>
        </w:rPr>
        <w:t xml:space="preserve"> </w:t>
      </w:r>
      <w:r w:rsidRPr="002779FD">
        <w:rPr>
          <w:rFonts w:eastAsia="Arial"/>
          <w:lang w:val="en-US"/>
        </w:rPr>
        <w:t>provided</w:t>
      </w:r>
      <w:r w:rsidRPr="002779FD">
        <w:rPr>
          <w:rFonts w:eastAsia="Arial"/>
          <w:spacing w:val="-8"/>
          <w:lang w:val="en-US"/>
        </w:rPr>
        <w:t xml:space="preserve"> </w:t>
      </w:r>
      <w:r w:rsidRPr="002779FD">
        <w:rPr>
          <w:rFonts w:eastAsia="Arial"/>
          <w:lang w:val="en-US"/>
        </w:rPr>
        <w:t>to</w:t>
      </w:r>
      <w:r w:rsidRPr="002779FD">
        <w:rPr>
          <w:rFonts w:eastAsia="Arial"/>
          <w:spacing w:val="-2"/>
          <w:lang w:val="en-US"/>
        </w:rPr>
        <w:t xml:space="preserve"> </w:t>
      </w:r>
      <w:r w:rsidRPr="002779FD">
        <w:rPr>
          <w:rFonts w:eastAsia="Arial"/>
          <w:lang w:val="en-US"/>
        </w:rPr>
        <w:t>all</w:t>
      </w:r>
      <w:r w:rsidRPr="002779FD">
        <w:rPr>
          <w:rFonts w:eastAsia="Arial"/>
          <w:spacing w:val="-2"/>
          <w:lang w:val="en-US"/>
        </w:rPr>
        <w:t xml:space="preserve"> </w:t>
      </w:r>
      <w:del w:id="48" w:author="Shahid Khan" w:date="2019-09-25T09:11:00Z">
        <w:r w:rsidRPr="002779FD" w:rsidDel="00921BC6">
          <w:rPr>
            <w:rFonts w:eastAsia="Arial"/>
            <w:lang w:val="en-US"/>
          </w:rPr>
          <w:delText>stake-</w:delText>
        </w:r>
        <w:r w:rsidRPr="002779FD" w:rsidDel="00921BC6">
          <w:rPr>
            <w:rFonts w:eastAsia="Arial"/>
            <w:spacing w:val="-1"/>
            <w:lang w:val="en-US"/>
          </w:rPr>
          <w:delText>h</w:delText>
        </w:r>
        <w:r w:rsidRPr="002779FD" w:rsidDel="00921BC6">
          <w:rPr>
            <w:rFonts w:eastAsia="Arial"/>
            <w:lang w:val="en-US"/>
          </w:rPr>
          <w:delText>o</w:delText>
        </w:r>
        <w:r w:rsidRPr="002779FD" w:rsidDel="00921BC6">
          <w:rPr>
            <w:rFonts w:eastAsia="Arial"/>
            <w:spacing w:val="-1"/>
            <w:lang w:val="en-US"/>
          </w:rPr>
          <w:delText>l</w:delText>
        </w:r>
        <w:r w:rsidRPr="002779FD" w:rsidDel="00921BC6">
          <w:rPr>
            <w:rFonts w:eastAsia="Arial"/>
            <w:lang w:val="en-US"/>
          </w:rPr>
          <w:delText>ders</w:delText>
        </w:r>
      </w:del>
      <w:ins w:id="49" w:author="Shahid Khan" w:date="2019-09-25T09:11:00Z">
        <w:r w:rsidR="00921BC6" w:rsidRPr="002779FD">
          <w:rPr>
            <w:rFonts w:eastAsia="Arial"/>
            <w:lang w:val="en-US"/>
          </w:rPr>
          <w:t>stakeholders</w:t>
        </w:r>
      </w:ins>
      <w:r w:rsidRPr="002779FD">
        <w:rPr>
          <w:rFonts w:eastAsia="Arial"/>
          <w:lang w:val="en-US"/>
        </w:rPr>
        <w:t>.</w:t>
      </w:r>
    </w:p>
    <w:p w14:paraId="7B76DC91" w14:textId="6B95590C"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del w:id="50" w:author="Shahid Khan" w:date="2019-09-24T09:23:00Z">
        <w:r w:rsidRPr="002779FD" w:rsidDel="00110F6C">
          <w:rPr>
            <w:rStyle w:val="FootnoteReference"/>
            <w:rFonts w:eastAsia="Arial" w:cstheme="minorHAnsi"/>
            <w:spacing w:val="2"/>
            <w:lang w:val="en-US"/>
          </w:rPr>
          <w:footnoteReference w:id="1"/>
        </w:r>
      </w:del>
      <w:r w:rsidRPr="002779FD">
        <w:rPr>
          <w:lang w:val="en-US"/>
        </w:rPr>
        <w:t>.</w:t>
      </w:r>
    </w:p>
    <w:p w14:paraId="19F8A169" w14:textId="7FBAAAFA" w:rsidR="00244D75" w:rsidRPr="00244D75" w:rsidRDefault="00244D75" w:rsidP="00244D75">
      <w:pPr>
        <w:pStyle w:val="BodyText"/>
        <w:rPr>
          <w:i/>
          <w:lang w:val="en-US"/>
        </w:rPr>
      </w:pPr>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proofErr w:type="spellStart"/>
      <w:r w:rsidRPr="00244D75">
        <w:rPr>
          <w:i/>
          <w:lang w:val="en-US"/>
        </w:rPr>
        <w:t>centre</w:t>
      </w:r>
      <w:proofErr w:type="spellEnd"/>
      <w:del w:id="53" w:author="Shahid Khan" w:date="2019-09-24T09:26:00Z">
        <w:r w:rsidRPr="00244D75" w:rsidDel="00254DEF">
          <w:rPr>
            <w:i/>
            <w:spacing w:val="-6"/>
            <w:lang w:val="en-US"/>
          </w:rPr>
          <w:delText xml:space="preserve"> </w:delText>
        </w:r>
        <w:r w:rsidRPr="00244D75" w:rsidDel="00254DEF">
          <w:rPr>
            <w:i/>
            <w:lang w:val="en-US"/>
          </w:rPr>
          <w:delText>or sub-centre</w:delText>
        </w:r>
      </w:del>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ins w:id="54" w:author="Shahid Khan" w:date="2019-09-25T09:14:00Z">
        <w:r w:rsidR="00921BC6">
          <w:rPr>
            <w:i/>
            <w:lang w:val="en-US"/>
          </w:rPr>
          <w:t xml:space="preserve"> but not limited to </w:t>
        </w:r>
      </w:ins>
      <w:del w:id="55" w:author="Shahid Khan" w:date="2019-09-25T09:14:00Z">
        <w:r w:rsidRPr="00244D75" w:rsidDel="00921BC6">
          <w:rPr>
            <w:i/>
            <w:spacing w:val="-9"/>
            <w:lang w:val="en-US"/>
          </w:rPr>
          <w:delText xml:space="preserve"> </w:delText>
        </w:r>
      </w:del>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921BC6">
        <w:rPr>
          <w:i/>
          <w:lang w:val="en-US"/>
        </w:rPr>
        <w:t>staff</w:t>
      </w:r>
      <w:r w:rsidRPr="00244D75">
        <w:rPr>
          <w:i/>
          <w:lang w:val="en-US"/>
        </w:rPr>
        <w:t xml:space="preserve">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proofErr w:type="spellStart"/>
      <w:r w:rsidRPr="00244D75">
        <w:rPr>
          <w:i/>
          <w:spacing w:val="-2"/>
          <w:lang w:val="en-US"/>
        </w:rPr>
        <w:t>m</w:t>
      </w:r>
      <w:r w:rsidRPr="00244D75">
        <w:rPr>
          <w:i/>
          <w:lang w:val="en-US"/>
        </w:rPr>
        <w:t>anag</w:t>
      </w:r>
      <w:r w:rsidRPr="00244D75">
        <w:rPr>
          <w:i/>
          <w:spacing w:val="1"/>
          <w:lang w:val="en-US"/>
        </w:rPr>
        <w:t>e</w:t>
      </w:r>
      <w:r w:rsidRPr="00244D75">
        <w:rPr>
          <w:i/>
          <w:lang w:val="en-US"/>
        </w:rPr>
        <w:t>ment</w:t>
      </w:r>
      <w:del w:id="56" w:author="Shahid Khan" w:date="2019-09-24T10:10:00Z">
        <w:r w:rsidRPr="00244D75" w:rsidDel="00B966CD">
          <w:rPr>
            <w:i/>
            <w:spacing w:val="-13"/>
            <w:lang w:val="en-US"/>
          </w:rPr>
          <w:delText xml:space="preserve"> </w:delText>
        </w:r>
      </w:del>
      <w:ins w:id="57" w:author="Shahid Khan" w:date="2019-09-25T09:14:00Z">
        <w:r w:rsidR="00921BC6">
          <w:rPr>
            <w:i/>
            <w:spacing w:val="-13"/>
            <w:lang w:val="en-US"/>
          </w:rPr>
          <w:t>etc</w:t>
        </w:r>
      </w:ins>
      <w:proofErr w:type="spellEnd"/>
      <w:ins w:id="58" w:author="Shahid Khan" w:date="2019-09-25T09:15:00Z">
        <w:r w:rsidR="00921BC6">
          <w:rPr>
            <w:i/>
            <w:spacing w:val="-13"/>
            <w:lang w:val="en-US"/>
          </w:rPr>
          <w:t>.</w:t>
        </w:r>
      </w:ins>
      <w:del w:id="59" w:author="Shahid Khan" w:date="2019-09-24T10:10:00Z">
        <w:r w:rsidRPr="00244D75" w:rsidDel="00B966CD">
          <w:rPr>
            <w:i/>
            <w:lang w:val="en-US"/>
          </w:rPr>
          <w:delText>of</w:delText>
        </w:r>
        <w:r w:rsidRPr="00244D75" w:rsidDel="00B966CD">
          <w:rPr>
            <w:i/>
            <w:spacing w:val="-2"/>
            <w:lang w:val="en-US"/>
          </w:rPr>
          <w:delText xml:space="preserve"> </w:delText>
        </w:r>
        <w:r w:rsidRPr="00244D75" w:rsidDel="00B966CD">
          <w:rPr>
            <w:i/>
            <w:lang w:val="en-US"/>
          </w:rPr>
          <w:delText>data.</w:delText>
        </w:r>
      </w:del>
    </w:p>
    <w:p w14:paraId="725500FF" w14:textId="0394CEBB"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del w:id="60" w:author="Shahid Khan" w:date="2019-09-25T09:15:00Z">
        <w:r w:rsidRPr="00244D75" w:rsidDel="00921BC6">
          <w:rPr>
            <w:i/>
            <w:lang w:val="en-US"/>
          </w:rPr>
          <w:delText>(</w:delText>
        </w:r>
      </w:del>
      <w:del w:id="61" w:author="Shahid Khan" w:date="2019-09-24T10:10:00Z">
        <w:r w:rsidRPr="00244D75" w:rsidDel="00B966CD">
          <w:rPr>
            <w:i/>
            <w:lang w:val="en-US"/>
          </w:rPr>
          <w:delText>de</w:delText>
        </w:r>
        <w:r w:rsidRPr="00244D75" w:rsidDel="00B966CD">
          <w:rPr>
            <w:i/>
            <w:spacing w:val="-1"/>
            <w:lang w:val="en-US"/>
          </w:rPr>
          <w:delText>fi</w:delText>
        </w:r>
        <w:r w:rsidRPr="00244D75" w:rsidDel="00B966CD">
          <w:rPr>
            <w:i/>
            <w:lang w:val="en-US"/>
          </w:rPr>
          <w:delText>ned</w:delText>
        </w:r>
        <w:r w:rsidRPr="00244D75" w:rsidDel="00B966CD">
          <w:rPr>
            <w:i/>
            <w:spacing w:val="-8"/>
            <w:lang w:val="en-US"/>
          </w:rPr>
          <w:delText xml:space="preserve"> </w:delText>
        </w:r>
        <w:r w:rsidRPr="00244D75" w:rsidDel="00B966CD">
          <w:rPr>
            <w:i/>
            <w:lang w:val="en-US"/>
          </w:rPr>
          <w:delText>as</w:delText>
        </w:r>
        <w:r w:rsidRPr="00244D75" w:rsidDel="00B966CD">
          <w:rPr>
            <w:i/>
            <w:spacing w:val="-2"/>
            <w:lang w:val="en-US"/>
          </w:rPr>
          <w:delText xml:space="preserve"> </w:delText>
        </w:r>
        <w:r w:rsidRPr="00244D75" w:rsidDel="00B966CD">
          <w:rPr>
            <w:i/>
            <w:lang w:val="en-US"/>
          </w:rPr>
          <w:delText>serv</w:delText>
        </w:r>
        <w:r w:rsidRPr="00244D75" w:rsidDel="00B966CD">
          <w:rPr>
            <w:i/>
            <w:spacing w:val="-1"/>
            <w:lang w:val="en-US"/>
          </w:rPr>
          <w:delText>i</w:delText>
        </w:r>
        <w:r w:rsidRPr="00244D75" w:rsidDel="00B966CD">
          <w:rPr>
            <w:i/>
            <w:spacing w:val="1"/>
            <w:lang w:val="en-US"/>
          </w:rPr>
          <w:delText>c</w:delText>
        </w:r>
        <w:r w:rsidRPr="00244D75" w:rsidDel="00B966CD">
          <w:rPr>
            <w:i/>
            <w:lang w:val="en-US"/>
          </w:rPr>
          <w:delText>es</w:delText>
        </w:r>
        <w:r w:rsidRPr="00244D75" w:rsidDel="00B966CD">
          <w:rPr>
            <w:i/>
            <w:spacing w:val="-8"/>
            <w:lang w:val="en-US"/>
          </w:rPr>
          <w:delText xml:space="preserve"> </w:delText>
        </w:r>
        <w:r w:rsidRPr="00244D75" w:rsidDel="00B966CD">
          <w:rPr>
            <w:i/>
            <w:lang w:val="en-US"/>
          </w:rPr>
          <w:delText>act</w:delText>
        </w:r>
        <w:r w:rsidRPr="00244D75" w:rsidDel="00B966CD">
          <w:rPr>
            <w:i/>
            <w:spacing w:val="-1"/>
            <w:lang w:val="en-US"/>
          </w:rPr>
          <w:delText>i</w:delText>
        </w:r>
        <w:r w:rsidRPr="00244D75" w:rsidDel="00B966CD">
          <w:rPr>
            <w:i/>
            <w:lang w:val="en-US"/>
          </w:rPr>
          <w:delText>vely</w:delText>
        </w:r>
        <w:r w:rsidRPr="00244D75" w:rsidDel="00B966CD">
          <w:rPr>
            <w:i/>
            <w:spacing w:val="-8"/>
            <w:lang w:val="en-US"/>
          </w:rPr>
          <w:delText xml:space="preserve"> </w:delText>
        </w:r>
        <w:r w:rsidRPr="00244D75" w:rsidDel="00B966CD">
          <w:rPr>
            <w:i/>
            <w:lang w:val="en-US"/>
          </w:rPr>
          <w:delText>involved</w:delText>
        </w:r>
        <w:r w:rsidRPr="00244D75" w:rsidDel="00B966CD">
          <w:rPr>
            <w:i/>
            <w:spacing w:val="-9"/>
            <w:lang w:val="en-US"/>
          </w:rPr>
          <w:delText xml:space="preserve"> </w:delText>
        </w:r>
        <w:r w:rsidRPr="00244D75" w:rsidDel="00B966CD">
          <w:rPr>
            <w:i/>
            <w:lang w:val="en-US"/>
          </w:rPr>
          <w:delText>in</w:delText>
        </w:r>
        <w:r w:rsidRPr="00244D75" w:rsidDel="00B966CD">
          <w:rPr>
            <w:i/>
            <w:spacing w:val="-2"/>
            <w:lang w:val="en-US"/>
          </w:rPr>
          <w:delText xml:space="preserve"> </w:delText>
        </w:r>
        <w:r w:rsidRPr="00244D75" w:rsidDel="00B966CD">
          <w:rPr>
            <w:i/>
            <w:spacing w:val="-1"/>
            <w:lang w:val="en-US"/>
          </w:rPr>
          <w:delText>t</w:delText>
        </w:r>
        <w:r w:rsidRPr="00244D75" w:rsidDel="00B966CD">
          <w:rPr>
            <w:i/>
            <w:lang w:val="en-US"/>
          </w:rPr>
          <w:delText>he</w:delText>
        </w:r>
        <w:r w:rsidRPr="00244D75" w:rsidDel="00B966CD">
          <w:rPr>
            <w:i/>
            <w:spacing w:val="-3"/>
            <w:lang w:val="en-US"/>
          </w:rPr>
          <w:delText xml:space="preserve"> </w:delText>
        </w:r>
        <w:r w:rsidRPr="00244D75" w:rsidDel="00B966CD">
          <w:rPr>
            <w:i/>
            <w:lang w:val="en-US"/>
          </w:rPr>
          <w:delText>safe</w:delText>
        </w:r>
        <w:r w:rsidRPr="00244D75" w:rsidDel="00B966CD">
          <w:rPr>
            <w:i/>
            <w:spacing w:val="-4"/>
            <w:lang w:val="en-US"/>
          </w:rPr>
          <w:delText xml:space="preserve"> </w:delText>
        </w:r>
        <w:r w:rsidRPr="00244D75" w:rsidDel="00B966CD">
          <w:rPr>
            <w:i/>
            <w:lang w:val="en-US"/>
          </w:rPr>
          <w:delText>and</w:delText>
        </w:r>
        <w:r w:rsidRPr="00244D75" w:rsidDel="00B966CD">
          <w:rPr>
            <w:i/>
            <w:spacing w:val="-5"/>
            <w:lang w:val="en-US"/>
          </w:rPr>
          <w:delText xml:space="preserve"> </w:delText>
        </w:r>
        <w:r w:rsidRPr="00244D75" w:rsidDel="00B966CD">
          <w:rPr>
            <w:i/>
            <w:lang w:val="en-US"/>
          </w:rPr>
          <w:delText>efficient</w:delText>
        </w:r>
        <w:r w:rsidRPr="00244D75" w:rsidDel="00B966CD">
          <w:rPr>
            <w:i/>
            <w:spacing w:val="-8"/>
            <w:lang w:val="en-US"/>
          </w:rPr>
          <w:delText xml:space="preserve"> </w:delText>
        </w:r>
        <w:r w:rsidRPr="00244D75" w:rsidDel="00B966CD">
          <w:rPr>
            <w:i/>
            <w:lang w:val="en-US"/>
          </w:rPr>
          <w:delText>p</w:delText>
        </w:r>
        <w:r w:rsidRPr="00244D75" w:rsidDel="00B966CD">
          <w:rPr>
            <w:i/>
            <w:spacing w:val="-1"/>
            <w:lang w:val="en-US"/>
          </w:rPr>
          <w:delText>a</w:delText>
        </w:r>
        <w:r w:rsidRPr="00244D75" w:rsidDel="00B966CD">
          <w:rPr>
            <w:i/>
            <w:lang w:val="en-US"/>
          </w:rPr>
          <w:delText>ssage</w:delText>
        </w:r>
        <w:r w:rsidRPr="00244D75" w:rsidDel="00B966CD">
          <w:rPr>
            <w:i/>
            <w:spacing w:val="-8"/>
            <w:lang w:val="en-US"/>
          </w:rPr>
          <w:delText xml:space="preserve"> </w:delText>
        </w:r>
        <w:r w:rsidRPr="00244D75" w:rsidDel="00B966CD">
          <w:rPr>
            <w:i/>
            <w:lang w:val="en-US"/>
          </w:rPr>
          <w:delText>of the</w:delText>
        </w:r>
        <w:r w:rsidRPr="00244D75" w:rsidDel="00B966CD">
          <w:rPr>
            <w:i/>
            <w:spacing w:val="-3"/>
            <w:lang w:val="en-US"/>
          </w:rPr>
          <w:delText xml:space="preserve"> </w:delText>
        </w:r>
        <w:r w:rsidRPr="00244D75" w:rsidDel="00B966CD">
          <w:rPr>
            <w:i/>
            <w:lang w:val="en-US"/>
          </w:rPr>
          <w:delText>vess</w:delText>
        </w:r>
        <w:r w:rsidRPr="00244D75" w:rsidDel="00B966CD">
          <w:rPr>
            <w:i/>
            <w:spacing w:val="-1"/>
            <w:lang w:val="en-US"/>
          </w:rPr>
          <w:delText>e</w:delText>
        </w:r>
        <w:r w:rsidRPr="00244D75" w:rsidDel="00B966CD">
          <w:rPr>
            <w:i/>
            <w:lang w:val="en-US"/>
          </w:rPr>
          <w:delText>l</w:delText>
        </w:r>
        <w:r w:rsidRPr="00244D75" w:rsidDel="00B966CD">
          <w:rPr>
            <w:i/>
            <w:spacing w:val="-6"/>
            <w:lang w:val="en-US"/>
          </w:rPr>
          <w:delText xml:space="preserve"> </w:delText>
        </w:r>
        <w:r w:rsidRPr="00244D75" w:rsidDel="00B966CD">
          <w:rPr>
            <w:i/>
            <w:spacing w:val="-1"/>
            <w:lang w:val="en-US"/>
          </w:rPr>
          <w:delText>t</w:delText>
        </w:r>
        <w:r w:rsidRPr="00244D75" w:rsidDel="00B966CD">
          <w:rPr>
            <w:i/>
            <w:lang w:val="en-US"/>
          </w:rPr>
          <w:delText>hrough</w:delText>
        </w:r>
        <w:r w:rsidRPr="00244D75" w:rsidDel="00B966CD">
          <w:rPr>
            <w:i/>
            <w:spacing w:val="-7"/>
            <w:lang w:val="en-US"/>
          </w:rPr>
          <w:delText xml:space="preserve"> </w:delText>
        </w:r>
        <w:r w:rsidRPr="00244D75" w:rsidDel="00B966CD">
          <w:rPr>
            <w:i/>
            <w:lang w:val="en-US"/>
          </w:rPr>
          <w:delText>the</w:delText>
        </w:r>
        <w:r w:rsidRPr="00244D75" w:rsidDel="00B966CD">
          <w:rPr>
            <w:i/>
            <w:spacing w:val="-3"/>
            <w:lang w:val="en-US"/>
          </w:rPr>
          <w:delText xml:space="preserve"> </w:delText>
        </w:r>
        <w:r w:rsidRPr="00244D75" w:rsidDel="00B966CD">
          <w:rPr>
            <w:i/>
            <w:lang w:val="en-US"/>
          </w:rPr>
          <w:delText>VTS</w:delText>
        </w:r>
        <w:r w:rsidRPr="00244D75" w:rsidDel="00B966CD">
          <w:rPr>
            <w:i/>
            <w:spacing w:val="-4"/>
            <w:lang w:val="en-US"/>
          </w:rPr>
          <w:delText xml:space="preserve"> </w:delText>
        </w:r>
        <w:r w:rsidRPr="00244D75" w:rsidDel="00B966CD">
          <w:rPr>
            <w:i/>
            <w:lang w:val="en-US"/>
          </w:rPr>
          <w:delText>area)</w:delText>
        </w:r>
      </w:del>
      <w:r w:rsidRPr="00244D75">
        <w:rPr>
          <w:i/>
          <w:lang w:val="en-US"/>
        </w:rPr>
        <w:t>.</w:t>
      </w:r>
    </w:p>
    <w:p w14:paraId="42143E42" w14:textId="77777777"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14:paraId="1DA53B20" w14:textId="554D3768" w:rsidR="00244D75" w:rsidRPr="002779FD" w:rsidRDefault="00244D75" w:rsidP="00244D75">
      <w:pPr>
        <w:pStyle w:val="BodyText"/>
        <w:rPr>
          <w:lang w:val="en-US"/>
        </w:rPr>
      </w:pPr>
      <w:r w:rsidRPr="002779FD">
        <w:rPr>
          <w:lang w:val="en-US"/>
        </w:rPr>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proofErr w:type="spellStart"/>
      <w:r w:rsidRPr="002779FD">
        <w:rPr>
          <w:lang w:val="en-US"/>
        </w:rPr>
        <w:t>standa</w:t>
      </w:r>
      <w:r w:rsidRPr="002779FD">
        <w:rPr>
          <w:spacing w:val="-1"/>
          <w:lang w:val="en-US"/>
        </w:rPr>
        <w:t>r</w:t>
      </w:r>
      <w:r w:rsidRPr="002779FD">
        <w:rPr>
          <w:lang w:val="en-US"/>
        </w:rPr>
        <w:t>dised</w:t>
      </w:r>
      <w:proofErr w:type="spellEnd"/>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proofErr w:type="spellStart"/>
      <w:r w:rsidRPr="002779FD">
        <w:rPr>
          <w:lang w:val="en-US"/>
        </w:rPr>
        <w:t>centre</w:t>
      </w:r>
      <w:proofErr w:type="spellEnd"/>
      <w:r w:rsidRPr="002779FD">
        <w:rPr>
          <w:lang w:val="en-US"/>
        </w:rPr>
        <w:t>,</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del w:id="62" w:author="Shahid Khan" w:date="2019-09-24T10:14:00Z">
        <w:r w:rsidRPr="002779FD" w:rsidDel="00B966CD">
          <w:rPr>
            <w:lang w:val="en-US"/>
          </w:rPr>
          <w:delText>,</w:delText>
        </w:r>
        <w:r w:rsidRPr="002779FD" w:rsidDel="00B966CD">
          <w:rPr>
            <w:spacing w:val="35"/>
            <w:lang w:val="en-US"/>
          </w:rPr>
          <w:delText xml:space="preserve"> </w:delText>
        </w:r>
        <w:r w:rsidRPr="002779FD" w:rsidDel="00B966CD">
          <w:rPr>
            <w:spacing w:val="-1"/>
            <w:lang w:val="en-US"/>
          </w:rPr>
          <w:delText>p</w:delText>
        </w:r>
        <w:r w:rsidRPr="002779FD" w:rsidDel="00B966CD">
          <w:rPr>
            <w:lang w:val="en-US"/>
          </w:rPr>
          <w:delText>articularly</w:delText>
        </w:r>
        <w:r w:rsidRPr="002779FD" w:rsidDel="00B966CD">
          <w:rPr>
            <w:spacing w:val="36"/>
            <w:lang w:val="en-US"/>
          </w:rPr>
          <w:delText xml:space="preserve"> </w:delText>
        </w:r>
        <w:r w:rsidRPr="002779FD" w:rsidDel="00B966CD">
          <w:rPr>
            <w:lang w:val="en-US"/>
          </w:rPr>
          <w:delText>those</w:delText>
        </w:r>
        <w:r w:rsidRPr="002779FD" w:rsidDel="00B966CD">
          <w:rPr>
            <w:spacing w:val="41"/>
            <w:lang w:val="en-US"/>
          </w:rPr>
          <w:delText xml:space="preserve"> </w:delText>
        </w:r>
        <w:r w:rsidRPr="002779FD" w:rsidDel="00B966CD">
          <w:rPr>
            <w:lang w:val="en-US"/>
          </w:rPr>
          <w:delText>relati</w:delText>
        </w:r>
        <w:r w:rsidRPr="002779FD" w:rsidDel="00B966CD">
          <w:rPr>
            <w:spacing w:val="-1"/>
            <w:lang w:val="en-US"/>
          </w:rPr>
          <w:delText>n</w:delText>
        </w:r>
        <w:r w:rsidRPr="002779FD" w:rsidDel="00B966CD">
          <w:rPr>
            <w:lang w:val="en-US"/>
          </w:rPr>
          <w:delText>g</w:delText>
        </w:r>
        <w:r w:rsidRPr="002779FD" w:rsidDel="00B966CD">
          <w:rPr>
            <w:spacing w:val="39"/>
            <w:lang w:val="en-US"/>
          </w:rPr>
          <w:delText xml:space="preserve"> </w:delText>
        </w:r>
        <w:r w:rsidRPr="002779FD" w:rsidDel="00B966CD">
          <w:rPr>
            <w:lang w:val="en-US"/>
          </w:rPr>
          <w:delText>to</w:delText>
        </w:r>
        <w:r w:rsidRPr="002779FD" w:rsidDel="00B966CD">
          <w:rPr>
            <w:spacing w:val="44"/>
            <w:lang w:val="en-US"/>
          </w:rPr>
          <w:delText xml:space="preserve"> </w:delText>
        </w:r>
        <w:r w:rsidRPr="002779FD" w:rsidDel="00B966CD">
          <w:rPr>
            <w:lang w:val="en-US"/>
          </w:rPr>
          <w:delText>exter</w:delText>
        </w:r>
        <w:r w:rsidRPr="002779FD" w:rsidDel="00B966CD">
          <w:rPr>
            <w:spacing w:val="1"/>
            <w:lang w:val="en-US"/>
          </w:rPr>
          <w:delText>n</w:delText>
        </w:r>
        <w:r w:rsidRPr="002779FD" w:rsidDel="00B966CD">
          <w:rPr>
            <w:lang w:val="en-US"/>
          </w:rPr>
          <w:delText>al</w:delText>
        </w:r>
        <w:r w:rsidRPr="002779FD" w:rsidDel="00B966CD">
          <w:rPr>
            <w:spacing w:val="38"/>
            <w:lang w:val="en-US"/>
          </w:rPr>
          <w:delText xml:space="preserve"> </w:delText>
        </w:r>
        <w:r w:rsidRPr="002779FD" w:rsidDel="00B966CD">
          <w:rPr>
            <w:lang w:val="en-US"/>
          </w:rPr>
          <w:delText>commun</w:delText>
        </w:r>
        <w:r w:rsidRPr="002779FD" w:rsidDel="00B966CD">
          <w:rPr>
            <w:spacing w:val="2"/>
            <w:lang w:val="en-US"/>
          </w:rPr>
          <w:delText>i</w:delText>
        </w:r>
        <w:r w:rsidRPr="002779FD" w:rsidDel="00B966CD">
          <w:rPr>
            <w:lang w:val="en-US"/>
          </w:rPr>
          <w:delText>cations</w:delText>
        </w:r>
      </w:del>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14:paraId="66DA0999" w14:textId="419AC475" w:rsidR="00244D75" w:rsidRPr="002779FD" w:rsidDel="00DE7431" w:rsidRDefault="00244D75" w:rsidP="00244D75">
      <w:pPr>
        <w:pStyle w:val="BodyText"/>
        <w:rPr>
          <w:del w:id="63" w:author="Shahid Khan" w:date="2019-09-24T10:25:00Z"/>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ins w:id="64" w:author="Shahid Khan" w:date="2019-09-24T10:23:00Z">
        <w:r w:rsidR="004C1D97">
          <w:rPr>
            <w:lang w:val="en-US"/>
          </w:rPr>
          <w:t xml:space="preserve"> and updated</w:t>
        </w:r>
      </w:ins>
      <w:del w:id="65" w:author="Shahid Khan" w:date="2019-09-24T10:21:00Z">
        <w:r w:rsidRPr="002779FD" w:rsidDel="004C1D97">
          <w:rPr>
            <w:spacing w:val="-6"/>
            <w:lang w:val="en-US"/>
          </w:rPr>
          <w:delText xml:space="preserve"> </w:delText>
        </w:r>
        <w:r w:rsidRPr="002779FD" w:rsidDel="004C1D97">
          <w:rPr>
            <w:lang w:val="en-US"/>
          </w:rPr>
          <w:delText>in</w:delText>
        </w:r>
        <w:r w:rsidRPr="002779FD" w:rsidDel="004C1D97">
          <w:rPr>
            <w:spacing w:val="4"/>
            <w:lang w:val="en-US"/>
          </w:rPr>
          <w:delText xml:space="preserve"> </w:delText>
        </w:r>
        <w:r w:rsidRPr="002779FD" w:rsidDel="004C1D97">
          <w:rPr>
            <w:lang w:val="en-US"/>
          </w:rPr>
          <w:delText>m</w:delText>
        </w:r>
        <w:r w:rsidRPr="002779FD" w:rsidDel="004C1D97">
          <w:rPr>
            <w:spacing w:val="1"/>
            <w:lang w:val="en-US"/>
          </w:rPr>
          <w:delText>a</w:delText>
        </w:r>
        <w:r w:rsidRPr="002779FD" w:rsidDel="004C1D97">
          <w:rPr>
            <w:lang w:val="en-US"/>
          </w:rPr>
          <w:delText>nuals</w:delText>
        </w:r>
      </w:del>
      <w:ins w:id="66" w:author="Shahid Khan" w:date="2019-09-24T10:24:00Z">
        <w:r w:rsidR="004C1D97">
          <w:rPr>
            <w:lang w:val="en-US"/>
          </w:rPr>
          <w:t xml:space="preserve"> in</w:t>
        </w:r>
      </w:ins>
      <w:ins w:id="67" w:author="Shahid Khan" w:date="2019-09-24T10:19:00Z">
        <w:r w:rsidR="004C1D97">
          <w:rPr>
            <w:lang w:val="en-US"/>
          </w:rPr>
          <w:t xml:space="preserve"> </w:t>
        </w:r>
        <w:r w:rsidR="004C1D97" w:rsidRPr="002779FD">
          <w:rPr>
            <w:lang w:val="en-US"/>
          </w:rPr>
          <w:t>electronic</w:t>
        </w:r>
        <w:r w:rsidR="004C1D97" w:rsidRPr="002779FD">
          <w:rPr>
            <w:spacing w:val="8"/>
            <w:lang w:val="en-US"/>
          </w:rPr>
          <w:t xml:space="preserve"> </w:t>
        </w:r>
        <w:r w:rsidR="004C1D97" w:rsidRPr="002779FD">
          <w:rPr>
            <w:lang w:val="en-US"/>
          </w:rPr>
          <w:t>and</w:t>
        </w:r>
      </w:ins>
      <w:ins w:id="68" w:author="Shahid Khan" w:date="2019-09-24T10:20:00Z">
        <w:r w:rsidR="004C1D97">
          <w:rPr>
            <w:lang w:val="en-US"/>
          </w:rPr>
          <w:t xml:space="preserve"> / or</w:t>
        </w:r>
      </w:ins>
      <w:ins w:id="69" w:author="Shahid Khan" w:date="2019-09-24T10:19:00Z">
        <w:r w:rsidR="004C1D97" w:rsidRPr="002779FD">
          <w:rPr>
            <w:spacing w:val="14"/>
            <w:lang w:val="en-US"/>
          </w:rPr>
          <w:t xml:space="preserve"> </w:t>
        </w:r>
        <w:r w:rsidR="004C1D97" w:rsidRPr="002779FD">
          <w:rPr>
            <w:lang w:val="en-US"/>
          </w:rPr>
          <w:t>printed</w:t>
        </w:r>
        <w:r w:rsidR="004C1D97" w:rsidRPr="002779FD">
          <w:rPr>
            <w:spacing w:val="11"/>
            <w:lang w:val="en-US"/>
          </w:rPr>
          <w:t xml:space="preserve"> </w:t>
        </w:r>
        <w:r w:rsidR="004C1D97" w:rsidRPr="002779FD">
          <w:rPr>
            <w:lang w:val="en-US"/>
          </w:rPr>
          <w:t>version</w:t>
        </w:r>
      </w:ins>
      <w:r w:rsidRPr="002779FD">
        <w:rPr>
          <w:lang w:val="en-US"/>
        </w:rPr>
        <w:t xml:space="preserve">. </w:t>
      </w:r>
      <w:del w:id="70" w:author="Shahid Khan" w:date="2019-09-24T10:58:00Z">
        <w:r w:rsidRPr="002779FD" w:rsidDel="00641C36">
          <w:rPr>
            <w:spacing w:val="3"/>
            <w:lang w:val="en-US"/>
          </w:rPr>
          <w:delText xml:space="preserve"> </w:delText>
        </w:r>
      </w:del>
      <w:ins w:id="71" w:author="Shahid Khan" w:date="2019-09-24T10:58:00Z">
        <w:r w:rsidR="00641C36">
          <w:rPr>
            <w:spacing w:val="3"/>
            <w:lang w:val="en-US"/>
          </w:rPr>
          <w:t>The records o</w:t>
        </w:r>
      </w:ins>
      <w:ins w:id="72" w:author="Shahid Khan" w:date="2019-09-24T11:04:00Z">
        <w:r w:rsidR="00641C36">
          <w:rPr>
            <w:spacing w:val="3"/>
            <w:lang w:val="en-US"/>
          </w:rPr>
          <w:t>f</w:t>
        </w:r>
      </w:ins>
      <w:ins w:id="73" w:author="Shahid Khan" w:date="2019-09-24T10:58:00Z">
        <w:r w:rsidR="00641C36">
          <w:rPr>
            <w:spacing w:val="3"/>
            <w:lang w:val="en-US"/>
          </w:rPr>
          <w:t xml:space="preserve"> update</w:t>
        </w:r>
      </w:ins>
      <w:ins w:id="74" w:author="Shahid Khan" w:date="2019-09-24T10:59:00Z">
        <w:r w:rsidR="00641C36">
          <w:rPr>
            <w:spacing w:val="3"/>
            <w:lang w:val="en-US"/>
          </w:rPr>
          <w:t>s should be kept.</w:t>
        </w:r>
      </w:ins>
      <w:del w:id="75" w:author="Shahid Khan" w:date="2019-09-24T10:23:00Z">
        <w:r w:rsidRPr="002779FD" w:rsidDel="004C1D97">
          <w:rPr>
            <w:lang w:val="en-US"/>
          </w:rPr>
          <w:delText>The</w:delText>
        </w:r>
        <w:r w:rsidRPr="002779FD" w:rsidDel="004C1D97">
          <w:rPr>
            <w:spacing w:val="2"/>
            <w:lang w:val="en-US"/>
          </w:rPr>
          <w:delText xml:space="preserve"> </w:delText>
        </w:r>
        <w:r w:rsidRPr="002779FD" w:rsidDel="004C1D97">
          <w:rPr>
            <w:lang w:val="en-US"/>
          </w:rPr>
          <w:delText>responsible authority</w:delText>
        </w:r>
        <w:r w:rsidRPr="002779FD" w:rsidDel="004C1D97">
          <w:rPr>
            <w:spacing w:val="-8"/>
            <w:lang w:val="en-US"/>
          </w:rPr>
          <w:delText xml:space="preserve"> </w:delText>
        </w:r>
        <w:r w:rsidRPr="002779FD" w:rsidDel="004C1D97">
          <w:rPr>
            <w:lang w:val="en-US"/>
          </w:rPr>
          <w:delText>should</w:delText>
        </w:r>
        <w:r w:rsidRPr="002779FD" w:rsidDel="004C1D97">
          <w:rPr>
            <w:spacing w:val="-6"/>
            <w:lang w:val="en-US"/>
          </w:rPr>
          <w:delText xml:space="preserve"> </w:delText>
        </w:r>
        <w:r w:rsidRPr="002779FD" w:rsidDel="004C1D97">
          <w:rPr>
            <w:lang w:val="en-US"/>
          </w:rPr>
          <w:delText>assi</w:delText>
        </w:r>
        <w:r w:rsidRPr="002779FD" w:rsidDel="004C1D97">
          <w:rPr>
            <w:spacing w:val="-1"/>
            <w:lang w:val="en-US"/>
          </w:rPr>
          <w:delText>g</w:delText>
        </w:r>
        <w:r w:rsidRPr="002779FD" w:rsidDel="004C1D97">
          <w:rPr>
            <w:lang w:val="en-US"/>
          </w:rPr>
          <w:delText>n</w:delText>
        </w:r>
        <w:r w:rsidRPr="002779FD" w:rsidDel="004C1D97">
          <w:rPr>
            <w:spacing w:val="-7"/>
            <w:lang w:val="en-US"/>
          </w:rPr>
          <w:delText xml:space="preserve"> </w:delText>
        </w:r>
        <w:r w:rsidRPr="002779FD" w:rsidDel="004C1D97">
          <w:rPr>
            <w:lang w:val="en-US"/>
          </w:rPr>
          <w:delText>a</w:delText>
        </w:r>
        <w:r w:rsidRPr="002779FD" w:rsidDel="004C1D97">
          <w:rPr>
            <w:spacing w:val="-1"/>
            <w:lang w:val="en-US"/>
          </w:rPr>
          <w:delText xml:space="preserve"> </w:delText>
        </w:r>
        <w:r w:rsidRPr="002779FD" w:rsidDel="004C1D97">
          <w:rPr>
            <w:lang w:val="en-US"/>
          </w:rPr>
          <w:delText>person</w:delText>
        </w:r>
        <w:r w:rsidRPr="002779FD" w:rsidDel="004C1D97">
          <w:rPr>
            <w:spacing w:val="-7"/>
            <w:lang w:val="en-US"/>
          </w:rPr>
          <w:delText xml:space="preserve"> </w:delText>
        </w:r>
        <w:r w:rsidRPr="002779FD" w:rsidDel="004C1D97">
          <w:rPr>
            <w:lang w:val="en-US"/>
          </w:rPr>
          <w:delText>responsible</w:delText>
        </w:r>
        <w:r w:rsidRPr="002779FD" w:rsidDel="004C1D97">
          <w:rPr>
            <w:spacing w:val="-11"/>
            <w:lang w:val="en-US"/>
          </w:rPr>
          <w:delText xml:space="preserve"> </w:delText>
        </w:r>
        <w:r w:rsidRPr="002779FD" w:rsidDel="004C1D97">
          <w:rPr>
            <w:lang w:val="en-US"/>
          </w:rPr>
          <w:delText>to</w:delText>
        </w:r>
        <w:r w:rsidRPr="002779FD" w:rsidDel="004C1D97">
          <w:rPr>
            <w:spacing w:val="-3"/>
            <w:lang w:val="en-US"/>
          </w:rPr>
          <w:delText xml:space="preserve"> </w:delText>
        </w:r>
        <w:r w:rsidRPr="002779FD" w:rsidDel="004C1D97">
          <w:rPr>
            <w:lang w:val="en-US"/>
          </w:rPr>
          <w:delText>keep</w:delText>
        </w:r>
        <w:r w:rsidRPr="002779FD" w:rsidDel="004C1D97">
          <w:rPr>
            <w:spacing w:val="-5"/>
            <w:lang w:val="en-US"/>
          </w:rPr>
          <w:delText xml:space="preserve"> </w:delText>
        </w:r>
        <w:r w:rsidRPr="002779FD" w:rsidDel="004C1D97">
          <w:rPr>
            <w:lang w:val="en-US"/>
          </w:rPr>
          <w:delText>the</w:delText>
        </w:r>
        <w:r w:rsidRPr="002779FD" w:rsidDel="004C1D97">
          <w:rPr>
            <w:spacing w:val="-3"/>
            <w:lang w:val="en-US"/>
          </w:rPr>
          <w:delText xml:space="preserve"> </w:delText>
        </w:r>
        <w:r w:rsidRPr="002779FD" w:rsidDel="004C1D97">
          <w:rPr>
            <w:lang w:val="en-US"/>
          </w:rPr>
          <w:delText>pr</w:delText>
        </w:r>
        <w:r w:rsidRPr="002779FD" w:rsidDel="004C1D97">
          <w:rPr>
            <w:spacing w:val="-1"/>
            <w:lang w:val="en-US"/>
          </w:rPr>
          <w:delText>o</w:delText>
        </w:r>
        <w:r w:rsidRPr="002779FD" w:rsidDel="004C1D97">
          <w:rPr>
            <w:spacing w:val="1"/>
            <w:lang w:val="en-US"/>
          </w:rPr>
          <w:delText>c</w:delText>
        </w:r>
        <w:r w:rsidRPr="002779FD" w:rsidDel="004C1D97">
          <w:rPr>
            <w:lang w:val="en-US"/>
          </w:rPr>
          <w:delText>edures</w:delText>
        </w:r>
        <w:r w:rsidRPr="002779FD" w:rsidDel="004C1D97">
          <w:rPr>
            <w:spacing w:val="-11"/>
            <w:lang w:val="en-US"/>
          </w:rPr>
          <w:delText xml:space="preserve"> </w:delText>
        </w:r>
        <w:r w:rsidRPr="002779FD" w:rsidDel="004C1D97">
          <w:rPr>
            <w:lang w:val="en-US"/>
          </w:rPr>
          <w:delText>up</w:delText>
        </w:r>
        <w:r w:rsidRPr="002779FD" w:rsidDel="004C1D97">
          <w:rPr>
            <w:spacing w:val="-2"/>
            <w:lang w:val="en-US"/>
          </w:rPr>
          <w:delText xml:space="preserve"> </w:delText>
        </w:r>
        <w:r w:rsidRPr="002779FD" w:rsidDel="004C1D97">
          <w:rPr>
            <w:spacing w:val="-1"/>
            <w:lang w:val="en-US"/>
          </w:rPr>
          <w:delText>t</w:delText>
        </w:r>
        <w:r w:rsidRPr="002779FD" w:rsidDel="004C1D97">
          <w:rPr>
            <w:lang w:val="en-US"/>
          </w:rPr>
          <w:delText>o</w:delText>
        </w:r>
        <w:r w:rsidRPr="002779FD" w:rsidDel="004C1D97">
          <w:rPr>
            <w:spacing w:val="-2"/>
            <w:lang w:val="en-US"/>
          </w:rPr>
          <w:delText xml:space="preserve"> </w:delText>
        </w:r>
        <w:r w:rsidRPr="002779FD" w:rsidDel="004C1D97">
          <w:rPr>
            <w:lang w:val="en-US"/>
          </w:rPr>
          <w:delText>date.</w:delText>
        </w:r>
      </w:del>
      <w:ins w:id="76" w:author="Shahid Khan" w:date="2019-09-24T10:25:00Z">
        <w:r w:rsidR="00DE7431">
          <w:rPr>
            <w:lang w:val="en-US"/>
          </w:rPr>
          <w:t xml:space="preserve"> </w:t>
        </w:r>
      </w:ins>
    </w:p>
    <w:p w14:paraId="55AF1DA7" w14:textId="2D136BD8" w:rsidR="00244D75" w:rsidRPr="002779FD" w:rsidRDefault="00244D75" w:rsidP="00244D75">
      <w:pPr>
        <w:pStyle w:val="BodyText"/>
        <w:rPr>
          <w:lang w:val="en-US"/>
        </w:rPr>
      </w:pPr>
      <w:del w:id="77" w:author="Shahid Khan" w:date="2019-09-24T10:28:00Z">
        <w:r w:rsidRPr="002779FD" w:rsidDel="00DE7431">
          <w:rPr>
            <w:lang w:val="en-US"/>
          </w:rPr>
          <w:lastRenderedPageBreak/>
          <w:delText>These</w:delText>
        </w:r>
        <w:r w:rsidRPr="002779FD" w:rsidDel="00DE7431">
          <w:rPr>
            <w:spacing w:val="-2"/>
            <w:lang w:val="en-US"/>
          </w:rPr>
          <w:delText xml:space="preserve"> </w:delText>
        </w:r>
      </w:del>
      <w:ins w:id="78" w:author="Shahid Khan" w:date="2019-09-24T11:02:00Z">
        <w:r w:rsidR="00641C36">
          <w:rPr>
            <w:spacing w:val="-7"/>
            <w:lang w:val="en-US"/>
          </w:rPr>
          <w:t>Updated</w:t>
        </w:r>
        <w:r w:rsidR="00641C36" w:rsidRPr="002779FD" w:rsidDel="00DE7431">
          <w:rPr>
            <w:lang w:val="en-US"/>
          </w:rPr>
          <w:t xml:space="preserve"> </w:t>
        </w:r>
      </w:ins>
      <w:del w:id="79" w:author="Shahid Khan" w:date="2019-09-24T10:28:00Z">
        <w:r w:rsidRPr="002779FD" w:rsidDel="00DE7431">
          <w:rPr>
            <w:lang w:val="en-US"/>
          </w:rPr>
          <w:delText>p</w:delText>
        </w:r>
      </w:del>
      <w:ins w:id="80" w:author="Shahid Khan" w:date="2019-09-24T11:02:00Z">
        <w:r w:rsidR="00641C36">
          <w:rPr>
            <w:lang w:val="en-US"/>
          </w:rPr>
          <w:t>p</w:t>
        </w:r>
      </w:ins>
      <w:r w:rsidRPr="002779FD">
        <w:rPr>
          <w:lang w:val="en-US"/>
        </w:rPr>
        <w:t>roc</w:t>
      </w:r>
      <w:r w:rsidRPr="002779FD">
        <w:rPr>
          <w:spacing w:val="-1"/>
          <w:lang w:val="en-US"/>
        </w:rPr>
        <w:t>e</w:t>
      </w:r>
      <w:r w:rsidRPr="002779FD">
        <w:rPr>
          <w:lang w:val="en-US"/>
        </w:rPr>
        <w:t>dures</w:t>
      </w:r>
      <w:ins w:id="81" w:author="Shahid Khan" w:date="2019-09-24T11:00:00Z">
        <w:r w:rsidR="00641C36">
          <w:rPr>
            <w:lang w:val="en-US"/>
          </w:rPr>
          <w:t xml:space="preserve"> </w:t>
        </w:r>
      </w:ins>
      <w:del w:id="82" w:author="Shahid Khan" w:date="2019-09-24T11:01:00Z">
        <w:r w:rsidRPr="002779FD" w:rsidDel="00641C36">
          <w:rPr>
            <w:spacing w:val="-7"/>
            <w:lang w:val="en-US"/>
          </w:rPr>
          <w:delText xml:space="preserve"> </w:delText>
        </w:r>
      </w:del>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del w:id="83" w:author="Shahid Khan" w:date="2019-09-24T10:28:00Z">
        <w:r w:rsidRPr="002779FD" w:rsidDel="00DE7431">
          <w:rPr>
            <w:lang w:val="en-US"/>
          </w:rPr>
          <w:delText>all</w:delText>
        </w:r>
        <w:r w:rsidRPr="002779FD" w:rsidDel="00DE7431">
          <w:rPr>
            <w:spacing w:val="2"/>
            <w:lang w:val="en-US"/>
          </w:rPr>
          <w:delText xml:space="preserve"> </w:delText>
        </w:r>
      </w:del>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del w:id="84" w:author="Shahid Khan" w:date="2019-09-24T10:31:00Z">
        <w:r w:rsidRPr="002779FD" w:rsidDel="00DE7431">
          <w:rPr>
            <w:spacing w:val="-5"/>
            <w:lang w:val="en-US"/>
          </w:rPr>
          <w:delText xml:space="preserve"> </w:delText>
        </w:r>
        <w:r w:rsidRPr="002779FD" w:rsidDel="00DE7431">
          <w:rPr>
            <w:lang w:val="en-US"/>
          </w:rPr>
          <w:delText>(e.g. head office,</w:delText>
        </w:r>
        <w:r w:rsidRPr="002779FD" w:rsidDel="00DE7431">
          <w:rPr>
            <w:spacing w:val="12"/>
            <w:lang w:val="en-US"/>
          </w:rPr>
          <w:delText xml:space="preserve"> </w:delText>
        </w:r>
        <w:r w:rsidRPr="002779FD" w:rsidDel="00DE7431">
          <w:rPr>
            <w:lang w:val="en-US"/>
          </w:rPr>
          <w:delText>VTS</w:delText>
        </w:r>
        <w:r w:rsidRPr="002779FD" w:rsidDel="00DE7431">
          <w:rPr>
            <w:spacing w:val="14"/>
            <w:lang w:val="en-US"/>
          </w:rPr>
          <w:delText xml:space="preserve"> </w:delText>
        </w:r>
        <w:r w:rsidRPr="002779FD" w:rsidDel="00DE7431">
          <w:rPr>
            <w:lang w:val="en-US"/>
          </w:rPr>
          <w:delText>centre,</w:delText>
        </w:r>
        <w:r w:rsidRPr="002779FD" w:rsidDel="00DE7431">
          <w:rPr>
            <w:spacing w:val="11"/>
            <w:lang w:val="en-US"/>
          </w:rPr>
          <w:delText xml:space="preserve"> </w:delText>
        </w:r>
        <w:r w:rsidRPr="002779FD" w:rsidDel="00DE7431">
          <w:rPr>
            <w:lang w:val="en-US"/>
          </w:rPr>
          <w:delText>trai</w:delText>
        </w:r>
        <w:r w:rsidRPr="002779FD" w:rsidDel="00DE7431">
          <w:rPr>
            <w:spacing w:val="-1"/>
            <w:lang w:val="en-US"/>
          </w:rPr>
          <w:delText>n</w:delText>
        </w:r>
        <w:r w:rsidRPr="002779FD" w:rsidDel="00DE7431">
          <w:rPr>
            <w:lang w:val="en-US"/>
          </w:rPr>
          <w:delText>ing</w:delText>
        </w:r>
        <w:r w:rsidRPr="002779FD" w:rsidDel="00DE7431">
          <w:rPr>
            <w:spacing w:val="11"/>
            <w:lang w:val="en-US"/>
          </w:rPr>
          <w:delText xml:space="preserve"> </w:delText>
        </w:r>
        <w:r w:rsidRPr="002779FD" w:rsidDel="00DE7431">
          <w:rPr>
            <w:lang w:val="en-US"/>
          </w:rPr>
          <w:delText>centre,</w:delText>
        </w:r>
        <w:r w:rsidRPr="002779FD" w:rsidDel="00DE7431">
          <w:rPr>
            <w:spacing w:val="10"/>
            <w:lang w:val="en-US"/>
          </w:rPr>
          <w:delText xml:space="preserve"> </w:delText>
        </w:r>
        <w:r w:rsidRPr="002779FD" w:rsidDel="00DE7431">
          <w:rPr>
            <w:lang w:val="en-US"/>
          </w:rPr>
          <w:delText>etc.)</w:delText>
        </w:r>
        <w:r w:rsidRPr="002779FD" w:rsidDel="00DE7431">
          <w:rPr>
            <w:spacing w:val="14"/>
            <w:lang w:val="en-US"/>
          </w:rPr>
          <w:delText xml:space="preserve"> </w:delText>
        </w:r>
        <w:r w:rsidRPr="002779FD" w:rsidDel="00DE7431">
          <w:rPr>
            <w:lang w:val="en-US"/>
          </w:rPr>
          <w:delText>in,</w:delText>
        </w:r>
        <w:r w:rsidRPr="002779FD" w:rsidDel="00DE7431">
          <w:rPr>
            <w:spacing w:val="16"/>
            <w:lang w:val="en-US"/>
          </w:rPr>
          <w:delText xml:space="preserve"> </w:delText>
        </w:r>
        <w:r w:rsidRPr="002779FD" w:rsidDel="00DE7431">
          <w:rPr>
            <w:lang w:val="en-US"/>
          </w:rPr>
          <w:delText>bo</w:delText>
        </w:r>
        <w:r w:rsidRPr="002779FD" w:rsidDel="00DE7431">
          <w:rPr>
            <w:spacing w:val="-1"/>
            <w:lang w:val="en-US"/>
          </w:rPr>
          <w:delText>t</w:delText>
        </w:r>
        <w:r w:rsidRPr="002779FD" w:rsidDel="00DE7431">
          <w:rPr>
            <w:lang w:val="en-US"/>
          </w:rPr>
          <w:delText>h</w:delText>
        </w:r>
        <w:r w:rsidRPr="002779FD" w:rsidDel="00DE7431">
          <w:rPr>
            <w:spacing w:val="14"/>
            <w:lang w:val="en-US"/>
          </w:rPr>
          <w:delText xml:space="preserve"> </w:delText>
        </w:r>
        <w:r w:rsidRPr="002779FD" w:rsidDel="00DE7431">
          <w:rPr>
            <w:lang w:val="en-US"/>
          </w:rPr>
          <w:delText>electronic</w:delText>
        </w:r>
        <w:r w:rsidRPr="002779FD" w:rsidDel="00DE7431">
          <w:rPr>
            <w:spacing w:val="8"/>
            <w:lang w:val="en-US"/>
          </w:rPr>
          <w:delText xml:space="preserve"> </w:delText>
        </w:r>
        <w:r w:rsidRPr="002779FD" w:rsidDel="00DE7431">
          <w:rPr>
            <w:lang w:val="en-US"/>
          </w:rPr>
          <w:delText>and</w:delText>
        </w:r>
        <w:r w:rsidRPr="002779FD" w:rsidDel="00DE7431">
          <w:rPr>
            <w:spacing w:val="14"/>
            <w:lang w:val="en-US"/>
          </w:rPr>
          <w:delText xml:space="preserve"> </w:delText>
        </w:r>
        <w:r w:rsidRPr="002779FD" w:rsidDel="00DE7431">
          <w:rPr>
            <w:lang w:val="en-US"/>
          </w:rPr>
          <w:delText>printed</w:delText>
        </w:r>
        <w:r w:rsidRPr="002779FD" w:rsidDel="00DE7431">
          <w:rPr>
            <w:spacing w:val="11"/>
            <w:lang w:val="en-US"/>
          </w:rPr>
          <w:delText xml:space="preserve"> </w:delText>
        </w:r>
        <w:r w:rsidRPr="002779FD" w:rsidDel="00DE7431">
          <w:rPr>
            <w:lang w:val="en-US"/>
          </w:rPr>
          <w:delText xml:space="preserve">version. </w:delText>
        </w:r>
        <w:r w:rsidRPr="002779FD" w:rsidDel="00DE7431">
          <w:rPr>
            <w:spacing w:val="28"/>
            <w:lang w:val="en-US"/>
          </w:rPr>
          <w:delText xml:space="preserve"> </w:delText>
        </w:r>
        <w:r w:rsidRPr="002779FD" w:rsidDel="00DE7431">
          <w:rPr>
            <w:lang w:val="en-US"/>
          </w:rPr>
          <w:delText>The</w:delText>
        </w:r>
        <w:r w:rsidRPr="002779FD" w:rsidDel="00DE7431">
          <w:rPr>
            <w:spacing w:val="14"/>
            <w:lang w:val="en-US"/>
          </w:rPr>
          <w:delText xml:space="preserve"> </w:delText>
        </w:r>
        <w:r w:rsidRPr="002779FD" w:rsidDel="00DE7431">
          <w:rPr>
            <w:lang w:val="en-US"/>
          </w:rPr>
          <w:delText>electronic version</w:delText>
        </w:r>
        <w:r w:rsidRPr="002779FD" w:rsidDel="00DE7431">
          <w:rPr>
            <w:spacing w:val="26"/>
            <w:lang w:val="en-US"/>
          </w:rPr>
          <w:delText xml:space="preserve"> </w:delText>
        </w:r>
        <w:r w:rsidRPr="002779FD" w:rsidDel="00DE7431">
          <w:rPr>
            <w:lang w:val="en-US"/>
          </w:rPr>
          <w:delText>facilitates</w:delText>
        </w:r>
        <w:r w:rsidRPr="002779FD" w:rsidDel="00DE7431">
          <w:rPr>
            <w:spacing w:val="24"/>
            <w:lang w:val="en-US"/>
          </w:rPr>
          <w:delText xml:space="preserve"> </w:delText>
        </w:r>
        <w:r w:rsidRPr="002779FD" w:rsidDel="00DE7431">
          <w:rPr>
            <w:lang w:val="en-US"/>
          </w:rPr>
          <w:delText>sea</w:delText>
        </w:r>
        <w:r w:rsidRPr="002779FD" w:rsidDel="00DE7431">
          <w:rPr>
            <w:spacing w:val="-1"/>
            <w:lang w:val="en-US"/>
          </w:rPr>
          <w:delText>r</w:delText>
        </w:r>
        <w:r w:rsidRPr="002779FD" w:rsidDel="00DE7431">
          <w:rPr>
            <w:lang w:val="en-US"/>
          </w:rPr>
          <w:delText>ching</w:delText>
        </w:r>
        <w:r w:rsidRPr="002779FD" w:rsidDel="00DE7431">
          <w:rPr>
            <w:spacing w:val="24"/>
            <w:lang w:val="en-US"/>
          </w:rPr>
          <w:delText xml:space="preserve"> </w:delText>
        </w:r>
        <w:r w:rsidRPr="002779FD" w:rsidDel="00DE7431">
          <w:rPr>
            <w:lang w:val="en-US"/>
          </w:rPr>
          <w:delText>within</w:delText>
        </w:r>
        <w:r w:rsidRPr="002779FD" w:rsidDel="00DE7431">
          <w:rPr>
            <w:spacing w:val="28"/>
            <w:lang w:val="en-US"/>
          </w:rPr>
          <w:delText xml:space="preserve"> </w:delText>
        </w:r>
        <w:r w:rsidRPr="002779FD" w:rsidDel="00DE7431">
          <w:rPr>
            <w:spacing w:val="-1"/>
            <w:lang w:val="en-US"/>
          </w:rPr>
          <w:delText>t</w:delText>
        </w:r>
        <w:r w:rsidRPr="002779FD" w:rsidDel="00DE7431">
          <w:rPr>
            <w:lang w:val="en-US"/>
          </w:rPr>
          <w:delText>he</w:delText>
        </w:r>
        <w:r w:rsidRPr="002779FD" w:rsidDel="00DE7431">
          <w:rPr>
            <w:spacing w:val="30"/>
            <w:lang w:val="en-US"/>
          </w:rPr>
          <w:delText xml:space="preserve"> </w:delText>
        </w:r>
        <w:r w:rsidRPr="002779FD" w:rsidDel="00DE7431">
          <w:rPr>
            <w:lang w:val="en-US"/>
          </w:rPr>
          <w:delText>document</w:delText>
        </w:r>
        <w:r w:rsidRPr="002779FD" w:rsidDel="00DE7431">
          <w:rPr>
            <w:spacing w:val="23"/>
            <w:lang w:val="en-US"/>
          </w:rPr>
          <w:delText xml:space="preserve"> </w:delText>
        </w:r>
        <w:r w:rsidRPr="002779FD" w:rsidDel="00DE7431">
          <w:rPr>
            <w:lang w:val="en-US"/>
          </w:rPr>
          <w:delText>and</w:delText>
        </w:r>
        <w:r w:rsidRPr="002779FD" w:rsidDel="00DE7431">
          <w:rPr>
            <w:spacing w:val="29"/>
            <w:lang w:val="en-US"/>
          </w:rPr>
          <w:delText xml:space="preserve"> </w:delText>
        </w:r>
        <w:r w:rsidRPr="002779FD" w:rsidDel="00DE7431">
          <w:rPr>
            <w:lang w:val="en-US"/>
          </w:rPr>
          <w:delText>kee</w:delText>
        </w:r>
        <w:r w:rsidRPr="002779FD" w:rsidDel="00DE7431">
          <w:rPr>
            <w:spacing w:val="-1"/>
            <w:lang w:val="en-US"/>
          </w:rPr>
          <w:delText>p</w:delText>
        </w:r>
        <w:r w:rsidRPr="002779FD" w:rsidDel="00DE7431">
          <w:rPr>
            <w:lang w:val="en-US"/>
          </w:rPr>
          <w:delText>ing</w:delText>
        </w:r>
        <w:r w:rsidRPr="002779FD" w:rsidDel="00DE7431">
          <w:rPr>
            <w:spacing w:val="25"/>
            <w:lang w:val="en-US"/>
          </w:rPr>
          <w:delText xml:space="preserve"> </w:delText>
        </w:r>
        <w:r w:rsidRPr="002779FD" w:rsidDel="00DE7431">
          <w:rPr>
            <w:lang w:val="en-US"/>
          </w:rPr>
          <w:delText>it</w:delText>
        </w:r>
        <w:r w:rsidRPr="002779FD" w:rsidDel="00DE7431">
          <w:rPr>
            <w:spacing w:val="32"/>
            <w:lang w:val="en-US"/>
          </w:rPr>
          <w:delText xml:space="preserve"> </w:delText>
        </w:r>
        <w:r w:rsidRPr="002779FD" w:rsidDel="00DE7431">
          <w:rPr>
            <w:lang w:val="en-US"/>
          </w:rPr>
          <w:delText>up</w:delText>
        </w:r>
        <w:r w:rsidRPr="002779FD" w:rsidDel="00DE7431">
          <w:rPr>
            <w:spacing w:val="29"/>
            <w:lang w:val="en-US"/>
          </w:rPr>
          <w:delText xml:space="preserve"> </w:delText>
        </w:r>
        <w:r w:rsidRPr="002779FD" w:rsidDel="00DE7431">
          <w:rPr>
            <w:lang w:val="en-US"/>
          </w:rPr>
          <w:delText>to</w:delText>
        </w:r>
        <w:r w:rsidRPr="002779FD" w:rsidDel="00DE7431">
          <w:rPr>
            <w:spacing w:val="29"/>
            <w:lang w:val="en-US"/>
          </w:rPr>
          <w:delText xml:space="preserve"> </w:delText>
        </w:r>
        <w:r w:rsidRPr="002779FD" w:rsidDel="00DE7431">
          <w:rPr>
            <w:lang w:val="en-US"/>
          </w:rPr>
          <w:delText>date</w:delText>
        </w:r>
      </w:del>
      <w:r w:rsidRPr="002779FD">
        <w:rPr>
          <w:lang w:val="en-US"/>
        </w:rPr>
        <w:t>.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 xml:space="preserve">of </w:t>
      </w:r>
      <w:del w:id="85" w:author="Shahid Khan" w:date="2019-09-24T10:38:00Z">
        <w:r w:rsidRPr="002779FD" w:rsidDel="00FB7C02">
          <w:rPr>
            <w:lang w:val="en-US"/>
          </w:rPr>
          <w:delText>regular</w:delText>
        </w:r>
        <w:r w:rsidRPr="002779FD" w:rsidDel="00FB7C02">
          <w:rPr>
            <w:spacing w:val="-5"/>
            <w:lang w:val="en-US"/>
          </w:rPr>
          <w:delText xml:space="preserve"> </w:delText>
        </w:r>
      </w:del>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del w:id="86" w:author="Shahid Khan" w:date="2019-09-24T10:39:00Z">
        <w:r w:rsidRPr="002779FD" w:rsidDel="00FB7C02">
          <w:rPr>
            <w:lang w:val="en-US"/>
          </w:rPr>
          <w:delText xml:space="preserve">to </w:delText>
        </w:r>
      </w:del>
      <w:del w:id="87" w:author="Shahid Khan" w:date="2019-09-24T10:38:00Z">
        <w:r w:rsidRPr="002779FD" w:rsidDel="00FB7C02">
          <w:rPr>
            <w:lang w:val="en-US"/>
          </w:rPr>
          <w:delText xml:space="preserve">procedures </w:delText>
        </w:r>
      </w:del>
      <w:r w:rsidRPr="002779FD">
        <w:rPr>
          <w:lang w:val="en-US"/>
        </w:rPr>
        <w:t>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14:paraId="0923C3F7" w14:textId="0A68394E" w:rsidR="000A4B69" w:rsidRDefault="000A4B69" w:rsidP="00244D75">
      <w:pPr>
        <w:pStyle w:val="BodyText"/>
        <w:rPr>
          <w:ins w:id="88" w:author="Shahid Khan" w:date="2019-09-24T10:46:00Z"/>
          <w:lang w:val="en-US"/>
        </w:rPr>
      </w:pPr>
      <w:ins w:id="89" w:author="Shahid Khan" w:date="2019-09-24T10:51:00Z">
        <w:r>
          <w:rPr>
            <w:lang w:val="en-US"/>
          </w:rPr>
          <w:t>To achieve collaboration, i</w:t>
        </w:r>
      </w:ins>
      <w:ins w:id="90" w:author="Shahid Khan" w:date="2019-09-24T10:47:00Z">
        <w:r>
          <w:rPr>
            <w:lang w:val="en-US"/>
          </w:rPr>
          <w:t>t is recommended that these procedures</w:t>
        </w:r>
      </w:ins>
      <w:ins w:id="91" w:author="Shahid Khan" w:date="2019-09-24T10:54:00Z">
        <w:r>
          <w:rPr>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ins>
      <w:ins w:id="92" w:author="Shahid Khan" w:date="2019-09-24T10:47:00Z">
        <w:r>
          <w:rPr>
            <w:lang w:val="en-US"/>
          </w:rPr>
          <w:t xml:space="preserve"> </w:t>
        </w:r>
      </w:ins>
      <w:ins w:id="93" w:author="Shahid Khan" w:date="2019-09-24T10:49:00Z">
        <w:r>
          <w:rPr>
            <w:lang w:val="en-US"/>
          </w:rPr>
          <w:t>may</w:t>
        </w:r>
      </w:ins>
      <w:ins w:id="94" w:author="Shahid Khan" w:date="2019-09-24T10:47:00Z">
        <w:r>
          <w:rPr>
            <w:lang w:val="en-US"/>
          </w:rPr>
          <w:t xml:space="preserve"> be </w:t>
        </w:r>
      </w:ins>
      <w:ins w:id="95" w:author="Shahid Khan" w:date="2019-09-24T10:53:00Z">
        <w:r>
          <w:rPr>
            <w:lang w:val="en-US"/>
          </w:rPr>
          <w:t>shared with</w:t>
        </w:r>
      </w:ins>
      <w:ins w:id="96" w:author="Shahid Khan" w:date="2019-09-24T10:47:00Z">
        <w:r>
          <w:rPr>
            <w:lang w:val="en-US"/>
          </w:rPr>
          <w:t xml:space="preserve"> allied services</w:t>
        </w:r>
      </w:ins>
      <w:ins w:id="97" w:author="Shahid Khan" w:date="2019-09-24T10:48:00Z">
        <w:r>
          <w:rPr>
            <w:lang w:val="en-US"/>
          </w:rPr>
          <w:t xml:space="preserve">. </w:t>
        </w:r>
      </w:ins>
    </w:p>
    <w:p w14:paraId="3A117F29" w14:textId="3C636B52" w:rsidR="00244D75" w:rsidRPr="002779FD" w:rsidDel="000A4B69" w:rsidRDefault="00244D75" w:rsidP="00244D75">
      <w:pPr>
        <w:pStyle w:val="BodyText"/>
        <w:rPr>
          <w:del w:id="98" w:author="Shahid Khan" w:date="2019-09-24T10:54:00Z"/>
          <w:lang w:val="en-US"/>
        </w:rPr>
      </w:pPr>
      <w:del w:id="99" w:author="Shahid Khan" w:date="2019-09-24T10:54:00Z">
        <w:r w:rsidRPr="002779FD" w:rsidDel="000A4B69">
          <w:rPr>
            <w:lang w:val="en-US"/>
          </w:rPr>
          <w:delText>Consideration</w:delText>
        </w:r>
        <w:r w:rsidRPr="002779FD" w:rsidDel="000A4B69">
          <w:rPr>
            <w:spacing w:val="-7"/>
            <w:lang w:val="en-US"/>
          </w:rPr>
          <w:delText xml:space="preserve"> </w:delText>
        </w:r>
      </w:del>
      <w:del w:id="100" w:author="Shahid Khan" w:date="2019-09-24T10:41:00Z">
        <w:r w:rsidRPr="002779FD" w:rsidDel="00C248C6">
          <w:rPr>
            <w:lang w:val="en-US"/>
          </w:rPr>
          <w:delText>m</w:delText>
        </w:r>
        <w:r w:rsidRPr="002779FD" w:rsidDel="00C248C6">
          <w:rPr>
            <w:spacing w:val="1"/>
            <w:lang w:val="en-US"/>
          </w:rPr>
          <w:delText>a</w:delText>
        </w:r>
        <w:r w:rsidRPr="002779FD" w:rsidDel="00C248C6">
          <w:rPr>
            <w:lang w:val="en-US"/>
          </w:rPr>
          <w:delText>y</w:delText>
        </w:r>
        <w:r w:rsidRPr="002779FD" w:rsidDel="00C248C6">
          <w:rPr>
            <w:spacing w:val="3"/>
            <w:lang w:val="en-US"/>
          </w:rPr>
          <w:delText xml:space="preserve"> </w:delText>
        </w:r>
      </w:del>
      <w:del w:id="101" w:author="Shahid Khan" w:date="2019-09-24T10:54:00Z">
        <w:r w:rsidRPr="002779FD" w:rsidDel="000A4B69">
          <w:rPr>
            <w:lang w:val="en-US"/>
          </w:rPr>
          <w:delText>be</w:delText>
        </w:r>
        <w:r w:rsidRPr="002779FD" w:rsidDel="000A4B69">
          <w:rPr>
            <w:spacing w:val="7"/>
            <w:lang w:val="en-US"/>
          </w:rPr>
          <w:delText xml:space="preserve"> </w:delText>
        </w:r>
        <w:r w:rsidRPr="002779FD" w:rsidDel="000A4B69">
          <w:rPr>
            <w:lang w:val="en-US"/>
          </w:rPr>
          <w:delText>given</w:delText>
        </w:r>
        <w:r w:rsidRPr="002779FD" w:rsidDel="000A4B69">
          <w:rPr>
            <w:spacing w:val="2"/>
            <w:lang w:val="en-US"/>
          </w:rPr>
          <w:delText xml:space="preserve"> </w:delText>
        </w:r>
        <w:r w:rsidRPr="002779FD" w:rsidDel="000A4B69">
          <w:rPr>
            <w:lang w:val="en-US"/>
          </w:rPr>
          <w:delText>to</w:delText>
        </w:r>
        <w:r w:rsidRPr="002779FD" w:rsidDel="000A4B69">
          <w:rPr>
            <w:spacing w:val="5"/>
            <w:lang w:val="en-US"/>
          </w:rPr>
          <w:delText xml:space="preserve"> </w:delText>
        </w:r>
        <w:r w:rsidRPr="002779FD" w:rsidDel="000A4B69">
          <w:rPr>
            <w:lang w:val="en-US"/>
          </w:rPr>
          <w:delText>distributing</w:delText>
        </w:r>
        <w:r w:rsidRPr="002779FD" w:rsidDel="000A4B69">
          <w:rPr>
            <w:spacing w:val="-4"/>
            <w:lang w:val="en-US"/>
          </w:rPr>
          <w:delText xml:space="preserve"> </w:delText>
        </w:r>
        <w:r w:rsidRPr="002779FD" w:rsidDel="000A4B69">
          <w:rPr>
            <w:lang w:val="en-US"/>
          </w:rPr>
          <w:delText>these</w:delText>
        </w:r>
        <w:r w:rsidRPr="002779FD" w:rsidDel="000A4B69">
          <w:rPr>
            <w:spacing w:val="2"/>
            <w:lang w:val="en-US"/>
          </w:rPr>
          <w:delText xml:space="preserve"> </w:delText>
        </w:r>
        <w:r w:rsidRPr="002779FD" w:rsidDel="000A4B69">
          <w:rPr>
            <w:lang w:val="en-US"/>
          </w:rPr>
          <w:delText>p</w:delText>
        </w:r>
        <w:r w:rsidRPr="002779FD" w:rsidDel="000A4B69">
          <w:rPr>
            <w:spacing w:val="1"/>
            <w:lang w:val="en-US"/>
          </w:rPr>
          <w:delText>r</w:delText>
        </w:r>
        <w:r w:rsidRPr="002779FD" w:rsidDel="000A4B69">
          <w:rPr>
            <w:lang w:val="en-US"/>
          </w:rPr>
          <w:delText>ocedures</w:delText>
        </w:r>
        <w:r w:rsidRPr="002779FD" w:rsidDel="000A4B69">
          <w:rPr>
            <w:spacing w:val="-3"/>
            <w:lang w:val="en-US"/>
          </w:rPr>
          <w:delText xml:space="preserve"> </w:delText>
        </w:r>
        <w:r w:rsidRPr="002779FD" w:rsidDel="000A4B69">
          <w:rPr>
            <w:lang w:val="en-US"/>
          </w:rPr>
          <w:delText>(or</w:delText>
        </w:r>
        <w:r w:rsidRPr="002779FD" w:rsidDel="000A4B69">
          <w:rPr>
            <w:spacing w:val="5"/>
            <w:lang w:val="en-US"/>
          </w:rPr>
          <w:delText xml:space="preserve"> </w:delText>
        </w:r>
        <w:r w:rsidRPr="002779FD" w:rsidDel="000A4B69">
          <w:rPr>
            <w:lang w:val="en-US"/>
          </w:rPr>
          <w:delText>part</w:delText>
        </w:r>
        <w:r w:rsidRPr="002779FD" w:rsidDel="000A4B69">
          <w:rPr>
            <w:spacing w:val="4"/>
            <w:lang w:val="en-US"/>
          </w:rPr>
          <w:delText xml:space="preserve"> </w:delText>
        </w:r>
        <w:r w:rsidRPr="002779FD" w:rsidDel="000A4B69">
          <w:rPr>
            <w:lang w:val="en-US"/>
          </w:rPr>
          <w:delText>of</w:delText>
        </w:r>
        <w:r w:rsidRPr="002779FD" w:rsidDel="000A4B69">
          <w:rPr>
            <w:spacing w:val="7"/>
            <w:lang w:val="en-US"/>
          </w:rPr>
          <w:delText xml:space="preserve"> </w:delText>
        </w:r>
        <w:r w:rsidRPr="002779FD" w:rsidDel="000A4B69">
          <w:rPr>
            <w:lang w:val="en-US"/>
          </w:rPr>
          <w:delText>them)</w:delText>
        </w:r>
        <w:r w:rsidRPr="002779FD" w:rsidDel="000A4B69">
          <w:rPr>
            <w:spacing w:val="2"/>
            <w:lang w:val="en-US"/>
          </w:rPr>
          <w:delText xml:space="preserve"> </w:delText>
        </w:r>
        <w:r w:rsidRPr="002779FD" w:rsidDel="000A4B69">
          <w:rPr>
            <w:lang w:val="en-US"/>
          </w:rPr>
          <w:delText>to</w:delText>
        </w:r>
        <w:r w:rsidRPr="002779FD" w:rsidDel="000A4B69">
          <w:rPr>
            <w:spacing w:val="6"/>
            <w:lang w:val="en-US"/>
          </w:rPr>
          <w:delText xml:space="preserve"> </w:delText>
        </w:r>
        <w:r w:rsidRPr="002779FD" w:rsidDel="000A4B69">
          <w:rPr>
            <w:lang w:val="en-US"/>
          </w:rPr>
          <w:delText>all</w:delText>
        </w:r>
        <w:r w:rsidRPr="002779FD" w:rsidDel="000A4B69">
          <w:rPr>
            <w:spacing w:val="2"/>
            <w:lang w:val="en-US"/>
          </w:rPr>
          <w:delText>i</w:delText>
        </w:r>
        <w:r w:rsidRPr="002779FD" w:rsidDel="000A4B69">
          <w:rPr>
            <w:lang w:val="en-US"/>
          </w:rPr>
          <w:delText>ed</w:delText>
        </w:r>
        <w:r w:rsidRPr="002779FD" w:rsidDel="000A4B69">
          <w:rPr>
            <w:spacing w:val="3"/>
            <w:lang w:val="en-US"/>
          </w:rPr>
          <w:delText xml:space="preserve"> </w:delText>
        </w:r>
        <w:r w:rsidRPr="002779FD" w:rsidDel="000A4B69">
          <w:rPr>
            <w:lang w:val="en-US"/>
          </w:rPr>
          <w:delText>services</w:delText>
        </w:r>
      </w:del>
      <w:del w:id="102" w:author="Shahid Khan" w:date="2019-09-24T10:41:00Z">
        <w:r w:rsidRPr="002779FD" w:rsidDel="00C248C6">
          <w:rPr>
            <w:lang w:val="en-US"/>
          </w:rPr>
          <w:delText>. This</w:delText>
        </w:r>
        <w:r w:rsidRPr="002779FD" w:rsidDel="00C248C6">
          <w:rPr>
            <w:spacing w:val="-4"/>
            <w:lang w:val="en-US"/>
          </w:rPr>
          <w:delText xml:space="preserve"> </w:delText>
        </w:r>
        <w:r w:rsidRPr="002779FD" w:rsidDel="00C248C6">
          <w:rPr>
            <w:lang w:val="en-US"/>
          </w:rPr>
          <w:delText>could</w:delText>
        </w:r>
        <w:r w:rsidRPr="002779FD" w:rsidDel="00C248C6">
          <w:rPr>
            <w:spacing w:val="-6"/>
            <w:lang w:val="en-US"/>
          </w:rPr>
          <w:delText xml:space="preserve"> </w:delText>
        </w:r>
        <w:r w:rsidRPr="002779FD" w:rsidDel="00C248C6">
          <w:rPr>
            <w:lang w:val="en-US"/>
          </w:rPr>
          <w:delText>increase</w:delText>
        </w:r>
      </w:del>
      <w:del w:id="103" w:author="Shahid Khan" w:date="2019-09-24T10:54:00Z">
        <w:r w:rsidRPr="002779FD" w:rsidDel="000A4B69">
          <w:rPr>
            <w:spacing w:val="-8"/>
            <w:lang w:val="en-US"/>
          </w:rPr>
          <w:delText xml:space="preserve"> </w:delText>
        </w:r>
        <w:r w:rsidRPr="002779FD" w:rsidDel="000A4B69">
          <w:rPr>
            <w:lang w:val="en-US"/>
          </w:rPr>
          <w:delText>efficient</w:delText>
        </w:r>
        <w:r w:rsidRPr="002779FD" w:rsidDel="000A4B69">
          <w:rPr>
            <w:spacing w:val="-8"/>
            <w:lang w:val="en-US"/>
          </w:rPr>
          <w:delText xml:space="preserve"> </w:delText>
        </w:r>
        <w:r w:rsidRPr="002779FD" w:rsidDel="000A4B69">
          <w:rPr>
            <w:lang w:val="en-US"/>
          </w:rPr>
          <w:delText>collab</w:delText>
        </w:r>
        <w:r w:rsidRPr="002779FD" w:rsidDel="000A4B69">
          <w:rPr>
            <w:spacing w:val="-1"/>
            <w:lang w:val="en-US"/>
          </w:rPr>
          <w:delText>o</w:delText>
        </w:r>
        <w:r w:rsidRPr="002779FD" w:rsidDel="000A4B69">
          <w:rPr>
            <w:lang w:val="en-US"/>
          </w:rPr>
          <w:delText>ration.</w:delText>
        </w:r>
      </w:del>
    </w:p>
    <w:p w14:paraId="4C482C86" w14:textId="5E7B3A2A" w:rsidR="00244D75" w:rsidRPr="002779FD" w:rsidDel="00641C36" w:rsidRDefault="00244D75" w:rsidP="00641C36">
      <w:pPr>
        <w:pStyle w:val="BodyText"/>
        <w:rPr>
          <w:del w:id="104" w:author="Shahid Khan" w:date="2019-09-24T10:59:00Z"/>
          <w:lang w:val="en-US"/>
        </w:rPr>
      </w:pPr>
      <w:del w:id="105" w:author="Shahid Khan" w:date="2019-09-24T10:59:00Z">
        <w:r w:rsidRPr="002779FD" w:rsidDel="00641C36">
          <w:rPr>
            <w:lang w:val="en-US"/>
          </w:rPr>
          <w:delText>It</w:delText>
        </w:r>
        <w:r w:rsidRPr="002779FD" w:rsidDel="00641C36">
          <w:rPr>
            <w:spacing w:val="12"/>
            <w:lang w:val="en-US"/>
          </w:rPr>
          <w:delText xml:space="preserve"> </w:delText>
        </w:r>
        <w:r w:rsidRPr="002779FD" w:rsidDel="00641C36">
          <w:rPr>
            <w:lang w:val="en-US"/>
          </w:rPr>
          <w:delText xml:space="preserve">is important to communicate </w:delText>
        </w:r>
        <w:r w:rsidRPr="002779FD" w:rsidDel="00641C36">
          <w:rPr>
            <w:spacing w:val="-1"/>
            <w:lang w:val="en-US"/>
          </w:rPr>
          <w:delText>u</w:delText>
        </w:r>
        <w:r w:rsidRPr="002779FD" w:rsidDel="00641C36">
          <w:rPr>
            <w:lang w:val="en-US"/>
          </w:rPr>
          <w:delText xml:space="preserve">pdates to everyone who has </w:delText>
        </w:r>
        <w:r w:rsidRPr="002779FD" w:rsidDel="00641C36">
          <w:rPr>
            <w:spacing w:val="-1"/>
            <w:lang w:val="en-US"/>
          </w:rPr>
          <w:delText>ac</w:delText>
        </w:r>
        <w:r w:rsidRPr="002779FD" w:rsidDel="00641C36">
          <w:rPr>
            <w:lang w:val="en-US"/>
          </w:rPr>
          <w:delText>cess to t</w:delText>
        </w:r>
        <w:r w:rsidRPr="002779FD" w:rsidDel="00641C36">
          <w:rPr>
            <w:spacing w:val="-1"/>
            <w:lang w:val="en-US"/>
          </w:rPr>
          <w:delText>h</w:delText>
        </w:r>
        <w:r w:rsidRPr="002779FD" w:rsidDel="00641C36">
          <w:rPr>
            <w:lang w:val="en-US"/>
          </w:rPr>
          <w:delText>e operating procedures. Primarily</w:delText>
        </w:r>
        <w:r w:rsidRPr="002779FD" w:rsidDel="00641C36">
          <w:rPr>
            <w:spacing w:val="2"/>
            <w:lang w:val="en-US"/>
          </w:rPr>
          <w:delText xml:space="preserve"> </w:delText>
        </w:r>
        <w:r w:rsidRPr="002779FD" w:rsidDel="00641C36">
          <w:rPr>
            <w:lang w:val="en-US"/>
          </w:rPr>
          <w:delText>all</w:delText>
        </w:r>
        <w:r w:rsidRPr="002779FD" w:rsidDel="00641C36">
          <w:rPr>
            <w:spacing w:val="9"/>
            <w:lang w:val="en-US"/>
          </w:rPr>
          <w:delText xml:space="preserve"> </w:delText>
        </w:r>
        <w:r w:rsidRPr="002779FD" w:rsidDel="00641C36">
          <w:rPr>
            <w:lang w:val="en-US"/>
          </w:rPr>
          <w:delText>operation</w:delText>
        </w:r>
        <w:r w:rsidRPr="002779FD" w:rsidDel="00641C36">
          <w:rPr>
            <w:spacing w:val="-1"/>
            <w:lang w:val="en-US"/>
          </w:rPr>
          <w:delText>a</w:delText>
        </w:r>
        <w:r w:rsidRPr="002779FD" w:rsidDel="00641C36">
          <w:rPr>
            <w:lang w:val="en-US"/>
          </w:rPr>
          <w:delText>l VTS</w:delText>
        </w:r>
        <w:r w:rsidRPr="002779FD" w:rsidDel="00641C36">
          <w:rPr>
            <w:spacing w:val="7"/>
            <w:lang w:val="en-US"/>
          </w:rPr>
          <w:delText xml:space="preserve"> </w:delText>
        </w:r>
        <w:r w:rsidRPr="002779FD" w:rsidDel="00641C36">
          <w:rPr>
            <w:lang w:val="en-US"/>
          </w:rPr>
          <w:delText>pers</w:delText>
        </w:r>
        <w:r w:rsidRPr="002779FD" w:rsidDel="00641C36">
          <w:rPr>
            <w:spacing w:val="-1"/>
            <w:lang w:val="en-US"/>
          </w:rPr>
          <w:delText>o</w:delText>
        </w:r>
        <w:r w:rsidRPr="002779FD" w:rsidDel="00641C36">
          <w:rPr>
            <w:lang w:val="en-US"/>
          </w:rPr>
          <w:delText>nnel</w:delText>
        </w:r>
        <w:r w:rsidRPr="002779FD" w:rsidDel="00641C36">
          <w:rPr>
            <w:spacing w:val="1"/>
            <w:lang w:val="en-US"/>
          </w:rPr>
          <w:delText xml:space="preserve"> </w:delText>
        </w:r>
        <w:r w:rsidRPr="002779FD" w:rsidDel="00641C36">
          <w:rPr>
            <w:lang w:val="en-US"/>
          </w:rPr>
          <w:delText>should</w:delText>
        </w:r>
        <w:r w:rsidRPr="002779FD" w:rsidDel="00641C36">
          <w:rPr>
            <w:spacing w:val="1"/>
            <w:lang w:val="en-US"/>
          </w:rPr>
          <w:delText xml:space="preserve"> </w:delText>
        </w:r>
        <w:r w:rsidRPr="002779FD" w:rsidDel="00641C36">
          <w:rPr>
            <w:lang w:val="en-US"/>
          </w:rPr>
          <w:delText>be</w:delText>
        </w:r>
        <w:r w:rsidRPr="002779FD" w:rsidDel="00641C36">
          <w:rPr>
            <w:spacing w:val="8"/>
            <w:lang w:val="en-US"/>
          </w:rPr>
          <w:delText xml:space="preserve"> </w:delText>
        </w:r>
        <w:r w:rsidRPr="002779FD" w:rsidDel="00641C36">
          <w:rPr>
            <w:lang w:val="en-US"/>
          </w:rPr>
          <w:delText>aware</w:delText>
        </w:r>
        <w:r w:rsidRPr="002779FD" w:rsidDel="00641C36">
          <w:rPr>
            <w:spacing w:val="5"/>
            <w:lang w:val="en-US"/>
          </w:rPr>
          <w:delText xml:space="preserve"> </w:delText>
        </w:r>
        <w:r w:rsidRPr="002779FD" w:rsidDel="00641C36">
          <w:rPr>
            <w:lang w:val="en-US"/>
          </w:rPr>
          <w:delText>of</w:delText>
        </w:r>
        <w:r w:rsidRPr="002779FD" w:rsidDel="00641C36">
          <w:rPr>
            <w:spacing w:val="9"/>
            <w:lang w:val="en-US"/>
          </w:rPr>
          <w:delText xml:space="preserve"> </w:delText>
        </w:r>
        <w:r w:rsidRPr="002779FD" w:rsidDel="00641C36">
          <w:rPr>
            <w:lang w:val="en-US"/>
          </w:rPr>
          <w:delText>any</w:delText>
        </w:r>
        <w:r w:rsidRPr="002779FD" w:rsidDel="00641C36">
          <w:rPr>
            <w:spacing w:val="7"/>
            <w:lang w:val="en-US"/>
          </w:rPr>
          <w:delText xml:space="preserve"> </w:delText>
        </w:r>
        <w:r w:rsidRPr="002779FD" w:rsidDel="00641C36">
          <w:rPr>
            <w:lang w:val="en-US"/>
          </w:rPr>
          <w:delText>changes</w:delText>
        </w:r>
        <w:r w:rsidRPr="002779FD" w:rsidDel="00641C36">
          <w:rPr>
            <w:spacing w:val="3"/>
            <w:lang w:val="en-US"/>
          </w:rPr>
          <w:delText xml:space="preserve"> </w:delText>
        </w:r>
        <w:r w:rsidRPr="002779FD" w:rsidDel="00641C36">
          <w:rPr>
            <w:lang w:val="en-US"/>
          </w:rPr>
          <w:delText>made</w:delText>
        </w:r>
        <w:r w:rsidRPr="002779FD" w:rsidDel="00641C36">
          <w:rPr>
            <w:spacing w:val="5"/>
            <w:lang w:val="en-US"/>
          </w:rPr>
          <w:delText xml:space="preserve"> </w:delText>
        </w:r>
        <w:r w:rsidRPr="002779FD" w:rsidDel="00641C36">
          <w:rPr>
            <w:lang w:val="en-US"/>
          </w:rPr>
          <w:delText>to the</w:delText>
        </w:r>
        <w:r w:rsidRPr="002779FD" w:rsidDel="00641C36">
          <w:rPr>
            <w:spacing w:val="9"/>
            <w:lang w:val="en-US"/>
          </w:rPr>
          <w:delText xml:space="preserve"> </w:delText>
        </w:r>
        <w:r w:rsidRPr="002779FD" w:rsidDel="00641C36">
          <w:rPr>
            <w:lang w:val="en-US"/>
          </w:rPr>
          <w:delText>proced</w:delText>
        </w:r>
        <w:r w:rsidRPr="002779FD" w:rsidDel="00641C36">
          <w:rPr>
            <w:spacing w:val="-1"/>
            <w:lang w:val="en-US"/>
          </w:rPr>
          <w:delText>u</w:delText>
        </w:r>
        <w:r w:rsidRPr="002779FD" w:rsidDel="00641C36">
          <w:rPr>
            <w:lang w:val="en-US"/>
          </w:rPr>
          <w:delText>res</w:delText>
        </w:r>
        <w:r w:rsidRPr="002779FD" w:rsidDel="00641C36">
          <w:rPr>
            <w:spacing w:val="1"/>
            <w:lang w:val="en-US"/>
          </w:rPr>
          <w:delText xml:space="preserve"> </w:delText>
        </w:r>
        <w:r w:rsidRPr="002779FD" w:rsidDel="00641C36">
          <w:rPr>
            <w:lang w:val="en-US"/>
          </w:rPr>
          <w:delText>and</w:delText>
        </w:r>
        <w:r w:rsidRPr="002779FD" w:rsidDel="00641C36">
          <w:rPr>
            <w:spacing w:val="8"/>
            <w:lang w:val="en-US"/>
          </w:rPr>
          <w:delText xml:space="preserve"> </w:delText>
        </w:r>
        <w:r w:rsidRPr="002779FD" w:rsidDel="00641C36">
          <w:rPr>
            <w:lang w:val="en-US"/>
          </w:rPr>
          <w:delText>it</w:delText>
        </w:r>
        <w:r w:rsidRPr="002779FD" w:rsidDel="00641C36">
          <w:rPr>
            <w:spacing w:val="11"/>
            <w:lang w:val="en-US"/>
          </w:rPr>
          <w:delText xml:space="preserve"> </w:delText>
        </w:r>
        <w:r w:rsidRPr="002779FD" w:rsidDel="00641C36">
          <w:rPr>
            <w:lang w:val="en-US"/>
          </w:rPr>
          <w:delText>should</w:delText>
        </w:r>
        <w:r w:rsidRPr="002779FD" w:rsidDel="00641C36">
          <w:rPr>
            <w:spacing w:val="6"/>
            <w:lang w:val="en-US"/>
          </w:rPr>
          <w:delText xml:space="preserve"> </w:delText>
        </w:r>
        <w:r w:rsidRPr="002779FD" w:rsidDel="00641C36">
          <w:rPr>
            <w:lang w:val="en-US"/>
          </w:rPr>
          <w:delText>be</w:delText>
        </w:r>
        <w:r w:rsidRPr="002779FD" w:rsidDel="00641C36">
          <w:rPr>
            <w:spacing w:val="10"/>
            <w:lang w:val="en-US"/>
          </w:rPr>
          <w:delText xml:space="preserve"> </w:delText>
        </w:r>
        <w:r w:rsidRPr="002779FD" w:rsidDel="00641C36">
          <w:rPr>
            <w:lang w:val="en-US"/>
          </w:rPr>
          <w:delText>e</w:delText>
        </w:r>
        <w:r w:rsidRPr="002779FD" w:rsidDel="00641C36">
          <w:rPr>
            <w:spacing w:val="-1"/>
            <w:lang w:val="en-US"/>
          </w:rPr>
          <w:delText>n</w:delText>
        </w:r>
        <w:r w:rsidRPr="002779FD" w:rsidDel="00641C36">
          <w:rPr>
            <w:lang w:val="en-US"/>
          </w:rPr>
          <w:delText>sured</w:delText>
        </w:r>
        <w:r w:rsidRPr="002779FD" w:rsidDel="00641C36">
          <w:rPr>
            <w:spacing w:val="4"/>
            <w:lang w:val="en-US"/>
          </w:rPr>
          <w:delText xml:space="preserve"> </w:delText>
        </w:r>
        <w:r w:rsidRPr="002779FD" w:rsidDel="00641C36">
          <w:rPr>
            <w:lang w:val="en-US"/>
          </w:rPr>
          <w:delText>that</w:delText>
        </w:r>
        <w:r w:rsidRPr="002779FD" w:rsidDel="00641C36">
          <w:rPr>
            <w:spacing w:val="8"/>
            <w:lang w:val="en-US"/>
          </w:rPr>
          <w:delText xml:space="preserve"> </w:delText>
        </w:r>
        <w:r w:rsidRPr="002779FD" w:rsidDel="00641C36">
          <w:rPr>
            <w:spacing w:val="-1"/>
            <w:lang w:val="en-US"/>
          </w:rPr>
          <w:delText>t</w:delText>
        </w:r>
        <w:r w:rsidRPr="002779FD" w:rsidDel="00641C36">
          <w:rPr>
            <w:lang w:val="en-US"/>
          </w:rPr>
          <w:delText>hese</w:delText>
        </w:r>
        <w:r w:rsidRPr="002779FD" w:rsidDel="00641C36">
          <w:rPr>
            <w:spacing w:val="7"/>
            <w:lang w:val="en-US"/>
          </w:rPr>
          <w:delText xml:space="preserve"> </w:delText>
        </w:r>
        <w:r w:rsidRPr="002779FD" w:rsidDel="00641C36">
          <w:rPr>
            <w:lang w:val="en-US"/>
          </w:rPr>
          <w:delText>chan</w:delText>
        </w:r>
        <w:r w:rsidRPr="002779FD" w:rsidDel="00641C36">
          <w:rPr>
            <w:spacing w:val="-1"/>
            <w:lang w:val="en-US"/>
          </w:rPr>
          <w:delText>g</w:delText>
        </w:r>
        <w:r w:rsidRPr="002779FD" w:rsidDel="00641C36">
          <w:rPr>
            <w:lang w:val="en-US"/>
          </w:rPr>
          <w:delText>es</w:delText>
        </w:r>
        <w:r w:rsidRPr="002779FD" w:rsidDel="00641C36">
          <w:rPr>
            <w:spacing w:val="4"/>
            <w:lang w:val="en-US"/>
          </w:rPr>
          <w:delText xml:space="preserve"> </w:delText>
        </w:r>
        <w:r w:rsidRPr="002779FD" w:rsidDel="00641C36">
          <w:rPr>
            <w:lang w:val="en-US"/>
          </w:rPr>
          <w:delText>are</w:delText>
        </w:r>
        <w:r w:rsidRPr="002779FD" w:rsidDel="00641C36">
          <w:rPr>
            <w:spacing w:val="9"/>
            <w:lang w:val="en-US"/>
          </w:rPr>
          <w:delText xml:space="preserve"> </w:delText>
        </w:r>
        <w:r w:rsidRPr="002779FD" w:rsidDel="00641C36">
          <w:rPr>
            <w:lang w:val="en-US"/>
          </w:rPr>
          <w:delText>well</w:delText>
        </w:r>
        <w:r w:rsidRPr="002779FD" w:rsidDel="00641C36">
          <w:rPr>
            <w:spacing w:val="7"/>
            <w:lang w:val="en-US"/>
          </w:rPr>
          <w:delText xml:space="preserve"> </w:delText>
        </w:r>
        <w:r w:rsidRPr="002779FD" w:rsidDel="00641C36">
          <w:rPr>
            <w:lang w:val="en-US"/>
          </w:rPr>
          <w:delText>understood and</w:delText>
        </w:r>
        <w:r w:rsidRPr="002779FD" w:rsidDel="00641C36">
          <w:rPr>
            <w:spacing w:val="8"/>
            <w:lang w:val="en-US"/>
          </w:rPr>
          <w:delText xml:space="preserve"> </w:delText>
        </w:r>
        <w:r w:rsidRPr="002779FD" w:rsidDel="00641C36">
          <w:rPr>
            <w:lang w:val="en-US"/>
          </w:rPr>
          <w:delText>properly implement</w:delText>
        </w:r>
        <w:r w:rsidRPr="002779FD" w:rsidDel="00641C36">
          <w:rPr>
            <w:spacing w:val="1"/>
            <w:lang w:val="en-US"/>
          </w:rPr>
          <w:delText>e</w:delText>
        </w:r>
        <w:r w:rsidRPr="002779FD" w:rsidDel="00641C36">
          <w:rPr>
            <w:lang w:val="en-US"/>
          </w:rPr>
          <w:delText>d. In</w:delText>
        </w:r>
        <w:r w:rsidRPr="002779FD" w:rsidDel="00641C36">
          <w:rPr>
            <w:spacing w:val="9"/>
            <w:lang w:val="en-US"/>
          </w:rPr>
          <w:delText xml:space="preserve"> </w:delText>
        </w:r>
        <w:r w:rsidRPr="002779FD" w:rsidDel="00641C36">
          <w:rPr>
            <w:lang w:val="en-US"/>
          </w:rPr>
          <w:delText>keeping</w:delText>
        </w:r>
        <w:r w:rsidRPr="002779FD" w:rsidDel="00641C36">
          <w:rPr>
            <w:spacing w:val="3"/>
            <w:lang w:val="en-US"/>
          </w:rPr>
          <w:delText xml:space="preserve"> </w:delText>
        </w:r>
        <w:r w:rsidRPr="002779FD" w:rsidDel="00641C36">
          <w:rPr>
            <w:lang w:val="en-US"/>
          </w:rPr>
          <w:delText>the</w:delText>
        </w:r>
        <w:r w:rsidRPr="002779FD" w:rsidDel="00641C36">
          <w:rPr>
            <w:spacing w:val="8"/>
            <w:lang w:val="en-US"/>
          </w:rPr>
          <w:delText xml:space="preserve"> </w:delText>
        </w:r>
        <w:r w:rsidRPr="002779FD" w:rsidDel="00641C36">
          <w:rPr>
            <w:lang w:val="en-US"/>
          </w:rPr>
          <w:delText>procedures up</w:delText>
        </w:r>
        <w:r w:rsidRPr="002779FD" w:rsidDel="00641C36">
          <w:rPr>
            <w:spacing w:val="9"/>
            <w:lang w:val="en-US"/>
          </w:rPr>
          <w:delText xml:space="preserve"> </w:delText>
        </w:r>
        <w:r w:rsidRPr="002779FD" w:rsidDel="00641C36">
          <w:rPr>
            <w:spacing w:val="-1"/>
            <w:lang w:val="en-US"/>
          </w:rPr>
          <w:delText>t</w:delText>
        </w:r>
        <w:r w:rsidRPr="002779FD" w:rsidDel="00641C36">
          <w:rPr>
            <w:lang w:val="en-US"/>
          </w:rPr>
          <w:delText>o</w:delText>
        </w:r>
        <w:r w:rsidRPr="002779FD" w:rsidDel="00641C36">
          <w:rPr>
            <w:spacing w:val="9"/>
            <w:lang w:val="en-US"/>
          </w:rPr>
          <w:delText xml:space="preserve"> </w:delText>
        </w:r>
        <w:r w:rsidRPr="002779FD" w:rsidDel="00641C36">
          <w:rPr>
            <w:lang w:val="en-US"/>
          </w:rPr>
          <w:delText>date,</w:delText>
        </w:r>
        <w:r w:rsidRPr="002779FD" w:rsidDel="00641C36">
          <w:rPr>
            <w:spacing w:val="7"/>
            <w:lang w:val="en-US"/>
          </w:rPr>
          <w:delText xml:space="preserve"> </w:delText>
        </w:r>
        <w:r w:rsidRPr="002779FD" w:rsidDel="00641C36">
          <w:rPr>
            <w:lang w:val="en-US"/>
          </w:rPr>
          <w:delText>particular</w:delText>
        </w:r>
        <w:r w:rsidRPr="002779FD" w:rsidDel="00641C36">
          <w:rPr>
            <w:spacing w:val="2"/>
            <w:lang w:val="en-US"/>
          </w:rPr>
          <w:delText xml:space="preserve"> </w:delText>
        </w:r>
        <w:r w:rsidRPr="002779FD" w:rsidDel="00641C36">
          <w:rPr>
            <w:lang w:val="en-US"/>
          </w:rPr>
          <w:delText>attention</w:delText>
        </w:r>
        <w:r w:rsidRPr="002779FD" w:rsidDel="00641C36">
          <w:rPr>
            <w:spacing w:val="3"/>
            <w:lang w:val="en-US"/>
          </w:rPr>
          <w:delText xml:space="preserve"> </w:delText>
        </w:r>
        <w:r w:rsidRPr="002779FD" w:rsidDel="00641C36">
          <w:rPr>
            <w:lang w:val="en-US"/>
          </w:rPr>
          <w:delText>should</w:delText>
        </w:r>
        <w:r w:rsidRPr="002779FD" w:rsidDel="00641C36">
          <w:rPr>
            <w:spacing w:val="5"/>
            <w:lang w:val="en-US"/>
          </w:rPr>
          <w:delText xml:space="preserve"> </w:delText>
        </w:r>
        <w:r w:rsidRPr="002779FD" w:rsidDel="00641C36">
          <w:rPr>
            <w:spacing w:val="-1"/>
            <w:lang w:val="en-US"/>
          </w:rPr>
          <w:delText>b</w:delText>
        </w:r>
        <w:r w:rsidRPr="002779FD" w:rsidDel="00641C36">
          <w:rPr>
            <w:lang w:val="en-US"/>
          </w:rPr>
          <w:delText>e</w:delText>
        </w:r>
        <w:r w:rsidRPr="002779FD" w:rsidDel="00641C36">
          <w:rPr>
            <w:spacing w:val="9"/>
            <w:lang w:val="en-US"/>
          </w:rPr>
          <w:delText xml:space="preserve"> </w:delText>
        </w:r>
        <w:r w:rsidRPr="002779FD" w:rsidDel="00641C36">
          <w:rPr>
            <w:lang w:val="en-US"/>
          </w:rPr>
          <w:delText>given</w:delText>
        </w:r>
        <w:r w:rsidRPr="002779FD" w:rsidDel="00641C36">
          <w:rPr>
            <w:spacing w:val="6"/>
            <w:lang w:val="en-US"/>
          </w:rPr>
          <w:delText xml:space="preserve"> </w:delText>
        </w:r>
        <w:r w:rsidRPr="002779FD" w:rsidDel="00641C36">
          <w:rPr>
            <w:lang w:val="en-US"/>
          </w:rPr>
          <w:delText>to</w:delText>
        </w:r>
        <w:r w:rsidRPr="002779FD" w:rsidDel="00641C36">
          <w:rPr>
            <w:spacing w:val="9"/>
            <w:lang w:val="en-US"/>
          </w:rPr>
          <w:delText xml:space="preserve"> </w:delText>
        </w:r>
        <w:r w:rsidRPr="002779FD" w:rsidDel="00641C36">
          <w:rPr>
            <w:lang w:val="en-US"/>
          </w:rPr>
          <w:delText>the printed</w:delText>
        </w:r>
        <w:r w:rsidRPr="002779FD" w:rsidDel="00641C36">
          <w:rPr>
            <w:spacing w:val="-7"/>
            <w:lang w:val="en-US"/>
          </w:rPr>
          <w:delText xml:space="preserve"> </w:delText>
        </w:r>
        <w:r w:rsidRPr="002779FD" w:rsidDel="00641C36">
          <w:rPr>
            <w:lang w:val="en-US"/>
          </w:rPr>
          <w:delText>copies.</w:delText>
        </w:r>
      </w:del>
    </w:p>
    <w:p w14:paraId="07E0E859" w14:textId="560504C2" w:rsidR="004944C8" w:rsidDel="00641C36" w:rsidRDefault="00244D75">
      <w:pPr>
        <w:pStyle w:val="BodyText"/>
        <w:rPr>
          <w:del w:id="106" w:author="Shahid Khan" w:date="2019-09-24T10:59:00Z"/>
        </w:rPr>
      </w:pPr>
      <w:del w:id="107" w:author="Shahid Khan" w:date="2019-09-24T10:59:00Z">
        <w:r w:rsidRPr="002779FD" w:rsidDel="00641C36">
          <w:rPr>
            <w:lang w:val="en-US"/>
          </w:rPr>
          <w:delText>Updating</w:delText>
        </w:r>
        <w:r w:rsidRPr="002779FD" w:rsidDel="00641C36">
          <w:rPr>
            <w:spacing w:val="-9"/>
            <w:lang w:val="en-US"/>
          </w:rPr>
          <w:delText xml:space="preserve"> </w:delText>
        </w:r>
        <w:r w:rsidRPr="002779FD" w:rsidDel="00641C36">
          <w:rPr>
            <w:lang w:val="en-US"/>
          </w:rPr>
          <w:delText>the</w:delText>
        </w:r>
        <w:r w:rsidRPr="002779FD" w:rsidDel="00641C36">
          <w:rPr>
            <w:spacing w:val="-3"/>
            <w:lang w:val="en-US"/>
          </w:rPr>
          <w:delText xml:space="preserve"> </w:delText>
        </w:r>
        <w:r w:rsidRPr="002779FD" w:rsidDel="00641C36">
          <w:rPr>
            <w:lang w:val="en-US"/>
          </w:rPr>
          <w:delText>procedur</w:delText>
        </w:r>
        <w:r w:rsidRPr="002779FD" w:rsidDel="00641C36">
          <w:rPr>
            <w:spacing w:val="-1"/>
            <w:lang w:val="en-US"/>
          </w:rPr>
          <w:delText>e</w:delText>
        </w:r>
        <w:r w:rsidRPr="002779FD" w:rsidDel="00641C36">
          <w:rPr>
            <w:lang w:val="en-US"/>
          </w:rPr>
          <w:delText>s</w:delText>
        </w:r>
        <w:r w:rsidRPr="002779FD" w:rsidDel="00641C36">
          <w:rPr>
            <w:spacing w:val="-10"/>
            <w:lang w:val="en-US"/>
          </w:rPr>
          <w:delText xml:space="preserve"> </w:delText>
        </w:r>
        <w:r w:rsidRPr="002779FD" w:rsidDel="00641C36">
          <w:rPr>
            <w:lang w:val="en-US"/>
          </w:rPr>
          <w:delText>is</w:delText>
        </w:r>
        <w:r w:rsidRPr="002779FD" w:rsidDel="00641C36">
          <w:rPr>
            <w:spacing w:val="-2"/>
            <w:lang w:val="en-US"/>
          </w:rPr>
          <w:delText xml:space="preserve"> </w:delText>
        </w:r>
        <w:r w:rsidRPr="002779FD" w:rsidDel="00641C36">
          <w:rPr>
            <w:lang w:val="en-US"/>
          </w:rPr>
          <w:delText>a</w:delText>
        </w:r>
        <w:r w:rsidRPr="002779FD" w:rsidDel="00641C36">
          <w:rPr>
            <w:spacing w:val="-2"/>
            <w:lang w:val="en-US"/>
          </w:rPr>
          <w:delText xml:space="preserve"> </w:delText>
        </w:r>
        <w:r w:rsidRPr="002779FD" w:rsidDel="00641C36">
          <w:rPr>
            <w:lang w:val="en-US"/>
          </w:rPr>
          <w:delText>conti</w:delText>
        </w:r>
        <w:r w:rsidRPr="002779FD" w:rsidDel="00641C36">
          <w:rPr>
            <w:spacing w:val="-1"/>
            <w:lang w:val="en-US"/>
          </w:rPr>
          <w:delText>n</w:delText>
        </w:r>
        <w:r w:rsidRPr="002779FD" w:rsidDel="00641C36">
          <w:rPr>
            <w:lang w:val="en-US"/>
          </w:rPr>
          <w:delText>uous</w:delText>
        </w:r>
        <w:r w:rsidRPr="002779FD" w:rsidDel="00641C36">
          <w:rPr>
            <w:spacing w:val="-11"/>
            <w:lang w:val="en-US"/>
          </w:rPr>
          <w:delText xml:space="preserve"> </w:delText>
        </w:r>
        <w:r w:rsidRPr="002779FD" w:rsidDel="00641C36">
          <w:rPr>
            <w:lang w:val="en-US"/>
          </w:rPr>
          <w:delText>process.</w:delText>
        </w:r>
      </w:del>
    </w:p>
    <w:p w14:paraId="5A3E65BD" w14:textId="77777777" w:rsidR="00EB6F3C" w:rsidRPr="00205D9B" w:rsidRDefault="00244D75" w:rsidP="00DE2814">
      <w:pPr>
        <w:pStyle w:val="Heading1"/>
      </w:pPr>
      <w:bookmarkStart w:id="108" w:name="_Toc526675705"/>
      <w:r>
        <w:t>Internal VTS Procedures</w:t>
      </w:r>
      <w:bookmarkEnd w:id="108"/>
    </w:p>
    <w:p w14:paraId="26D1E179" w14:textId="77777777" w:rsidR="007E30DF" w:rsidRPr="00205D9B" w:rsidRDefault="007E30DF" w:rsidP="001349DB">
      <w:pPr>
        <w:pStyle w:val="Heading1separatationline"/>
        <w:rPr>
          <w:sz w:val="28"/>
          <w:szCs w:val="28"/>
        </w:rPr>
      </w:pPr>
    </w:p>
    <w:p w14:paraId="5CC3A251" w14:textId="2D676C3C" w:rsidR="00244D75" w:rsidRPr="00244D75" w:rsidRDefault="00244D75" w:rsidP="00244D75">
      <w:pPr>
        <w:pStyle w:val="BodyText"/>
      </w:pPr>
      <w:r w:rsidRPr="00244D75">
        <w:t xml:space="preserve">VTS </w:t>
      </w:r>
      <w:del w:id="109" w:author="Shahid Khan" w:date="2019-09-24T11:11:00Z">
        <w:r w:rsidRPr="00244D75" w:rsidDel="00E23958">
          <w:delText xml:space="preserve">authorities </w:delText>
        </w:r>
      </w:del>
      <w:ins w:id="110" w:author="Shahid Khan" w:date="2019-09-24T11:11:00Z">
        <w:r w:rsidR="00E23958">
          <w:t>provider</w:t>
        </w:r>
        <w:r w:rsidR="00E23958" w:rsidRPr="00244D75">
          <w:t xml:space="preserve"> </w:t>
        </w:r>
      </w:ins>
      <w:r w:rsidRPr="00244D75">
        <w:t>should develop and document procedures for all operations, both routine and emergency, internal to the VTS. The following are examples of the type of operational activities for which procedures should be developed; the list is neither mandatory nor exhaustive.</w:t>
      </w:r>
    </w:p>
    <w:p w14:paraId="5836E294" w14:textId="77777777" w:rsidR="00244D75" w:rsidRDefault="00244D75" w:rsidP="00244D75">
      <w:pPr>
        <w:pStyle w:val="Heading2"/>
        <w:rPr>
          <w:rFonts w:eastAsia="Arial"/>
          <w:lang w:val="en-US"/>
        </w:rPr>
      </w:pPr>
      <w:bookmarkStart w:id="111" w:name="_Toc526675706"/>
      <w:r>
        <w:rPr>
          <w:rFonts w:eastAsia="Arial"/>
          <w:lang w:val="en-US"/>
        </w:rPr>
        <w:t>Routine Procedures</w:t>
      </w:r>
      <w:bookmarkEnd w:id="111"/>
    </w:p>
    <w:p w14:paraId="4C9F29D9" w14:textId="77777777" w:rsidR="007E17CF" w:rsidRPr="007E17CF" w:rsidRDefault="007E17CF" w:rsidP="007E17CF">
      <w:pPr>
        <w:pStyle w:val="Heading2separationline"/>
        <w:rPr>
          <w:lang w:val="en-US"/>
        </w:rPr>
      </w:pPr>
    </w:p>
    <w:p w14:paraId="11153AC2" w14:textId="77777777" w:rsidR="00244D75" w:rsidRDefault="00244D75" w:rsidP="00244D75">
      <w:pPr>
        <w:pStyle w:val="Heading3"/>
        <w:rPr>
          <w:lang w:val="en-US"/>
        </w:rPr>
      </w:pPr>
      <w:bookmarkStart w:id="112" w:name="_Toc526675707"/>
      <w:r>
        <w:rPr>
          <w:lang w:val="en-US"/>
        </w:rPr>
        <w:t>Gathering and Recording of Information</w:t>
      </w:r>
      <w:bookmarkEnd w:id="112"/>
    </w:p>
    <w:p w14:paraId="767BDE8B" w14:textId="77777777" w:rsidR="00244D75" w:rsidRPr="002779FD" w:rsidRDefault="00244D75" w:rsidP="00244D75">
      <w:pPr>
        <w:pStyle w:val="BodyText"/>
        <w:rPr>
          <w:lang w:val="en-US"/>
        </w:rPr>
      </w:pPr>
      <w:r w:rsidRPr="002779FD">
        <w:rPr>
          <w:lang w:val="en-US"/>
        </w:rPr>
        <w:t>The</w:t>
      </w:r>
      <w:r w:rsidRPr="002779FD">
        <w:rPr>
          <w:spacing w:val="7"/>
          <w:lang w:val="en-US"/>
        </w:rPr>
        <w:t xml:space="preserve"> </w:t>
      </w:r>
      <w:proofErr w:type="gramStart"/>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proofErr w:type="gramEnd"/>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091571EF" w14:textId="77777777"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6C0A5FC" w14:textId="77777777"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77AC64F3" w14:textId="77777777"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del w:id="113" w:author="Shahid Khan" w:date="2019-09-24T11:17:00Z">
        <w:r w:rsidRPr="002779FD" w:rsidDel="00E23958">
          <w:rPr>
            <w:spacing w:val="29"/>
            <w:lang w:val="en-US"/>
          </w:rPr>
          <w:delText xml:space="preserve"> </w:delText>
        </w:r>
      </w:del>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14:paraId="2BA9A528" w14:textId="77777777"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2631B225" w14:textId="77777777"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5B8BFB46" w14:textId="77777777"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14:paraId="2433915C" w14:textId="77777777" w:rsidR="00244D75" w:rsidRDefault="003B453A" w:rsidP="003B453A">
      <w:pPr>
        <w:pStyle w:val="Heading3"/>
        <w:rPr>
          <w:lang w:val="en-US"/>
        </w:rPr>
      </w:pPr>
      <w:bookmarkStart w:id="114" w:name="_Toc526675708"/>
      <w:r>
        <w:rPr>
          <w:lang w:val="en-US"/>
        </w:rPr>
        <w:t>Operational Staff</w:t>
      </w:r>
      <w:bookmarkEnd w:id="114"/>
    </w:p>
    <w:p w14:paraId="695C4399" w14:textId="014990EE" w:rsidR="003B453A" w:rsidRDefault="003B453A" w:rsidP="003B453A">
      <w:pPr>
        <w:pStyle w:val="BodyText"/>
        <w:rPr>
          <w:lang w:val="en-US"/>
        </w:rPr>
      </w:pPr>
      <w:r w:rsidRPr="002779FD">
        <w:rPr>
          <w:lang w:val="en-US"/>
        </w:rPr>
        <w:t>The</w:t>
      </w:r>
      <w:r w:rsidRPr="002779FD">
        <w:rPr>
          <w:spacing w:val="6"/>
          <w:lang w:val="en-US"/>
        </w:rPr>
        <w:t xml:space="preserve"> </w:t>
      </w:r>
      <w:del w:id="115" w:author="Shahid Khan" w:date="2019-09-24T11:22:00Z">
        <w:r w:rsidRPr="002779FD" w:rsidDel="00FD667E">
          <w:rPr>
            <w:lang w:val="en-US"/>
          </w:rPr>
          <w:delText>number</w:delText>
        </w:r>
        <w:r w:rsidRPr="002779FD" w:rsidDel="00FD667E">
          <w:rPr>
            <w:spacing w:val="3"/>
            <w:lang w:val="en-US"/>
          </w:rPr>
          <w:delText xml:space="preserve"> </w:delText>
        </w:r>
        <w:r w:rsidRPr="002779FD" w:rsidDel="00FD667E">
          <w:rPr>
            <w:lang w:val="en-US"/>
          </w:rPr>
          <w:delText>of</w:delText>
        </w:r>
        <w:r w:rsidRPr="002779FD" w:rsidDel="00FD667E">
          <w:rPr>
            <w:spacing w:val="8"/>
            <w:lang w:val="en-US"/>
          </w:rPr>
          <w:delText xml:space="preserve"> </w:delText>
        </w:r>
        <w:r w:rsidRPr="002779FD" w:rsidDel="00FD667E">
          <w:rPr>
            <w:lang w:val="en-US"/>
          </w:rPr>
          <w:delText>operators</w:delText>
        </w:r>
      </w:del>
      <w:ins w:id="116" w:author="Shahid Khan" w:date="2019-09-24T11:22:00Z">
        <w:r w:rsidR="00FD667E">
          <w:rPr>
            <w:lang w:val="en-US"/>
          </w:rPr>
          <w:t>operational staff</w:t>
        </w:r>
      </w:ins>
      <w:r w:rsidRPr="002779FD">
        <w:rPr>
          <w:spacing w:val="1"/>
          <w:lang w:val="en-US"/>
        </w:rPr>
        <w:t xml:space="preserve"> </w:t>
      </w:r>
      <w:r w:rsidRPr="002779FD">
        <w:rPr>
          <w:lang w:val="en-US"/>
        </w:rPr>
        <w:t>at</w:t>
      </w:r>
      <w:r w:rsidRPr="002779FD">
        <w:rPr>
          <w:spacing w:val="8"/>
          <w:lang w:val="en-US"/>
        </w:rPr>
        <w:t xml:space="preserve"> </w:t>
      </w:r>
      <w:r w:rsidRPr="002779FD">
        <w:rPr>
          <w:lang w:val="en-US"/>
        </w:rPr>
        <w:t>any</w:t>
      </w:r>
      <w:r w:rsidRPr="002779FD">
        <w:rPr>
          <w:spacing w:val="6"/>
          <w:lang w:val="en-US"/>
        </w:rPr>
        <w:t xml:space="preserve"> </w:t>
      </w:r>
      <w:r w:rsidRPr="002779FD">
        <w:rPr>
          <w:lang w:val="en-US"/>
        </w:rPr>
        <w:t>time</w:t>
      </w:r>
      <w:r w:rsidRPr="002779FD">
        <w:rPr>
          <w:spacing w:val="6"/>
          <w:lang w:val="en-US"/>
        </w:rPr>
        <w:t xml:space="preserve"> </w:t>
      </w:r>
      <w:r w:rsidRPr="002779FD">
        <w:rPr>
          <w:lang w:val="en-US"/>
        </w:rPr>
        <w:t>should</w:t>
      </w:r>
      <w:r w:rsidRPr="002779FD">
        <w:rPr>
          <w:spacing w:val="4"/>
          <w:lang w:val="en-US"/>
        </w:rPr>
        <w:t xml:space="preserve"> </w:t>
      </w:r>
      <w:r w:rsidRPr="002779FD">
        <w:rPr>
          <w:lang w:val="en-US"/>
        </w:rPr>
        <w:t>be</w:t>
      </w:r>
      <w:r w:rsidRPr="002779FD">
        <w:rPr>
          <w:spacing w:val="7"/>
          <w:lang w:val="en-US"/>
        </w:rPr>
        <w:t xml:space="preserve"> </w:t>
      </w:r>
      <w:r w:rsidRPr="002779FD">
        <w:rPr>
          <w:lang w:val="en-US"/>
        </w:rPr>
        <w:t>based</w:t>
      </w:r>
      <w:r w:rsidRPr="002779FD">
        <w:rPr>
          <w:spacing w:val="4"/>
          <w:lang w:val="en-US"/>
        </w:rPr>
        <w:t xml:space="preserve"> </w:t>
      </w:r>
      <w:r w:rsidRPr="002779FD">
        <w:rPr>
          <w:lang w:val="en-US"/>
        </w:rPr>
        <w:t>upon</w:t>
      </w:r>
      <w:r w:rsidRPr="002779FD">
        <w:rPr>
          <w:spacing w:val="4"/>
          <w:lang w:val="en-US"/>
        </w:rPr>
        <w:t xml:space="preserve"> </w:t>
      </w:r>
      <w:r w:rsidRPr="002779FD">
        <w:rPr>
          <w:lang w:val="en-US"/>
        </w:rPr>
        <w:t>safe</w:t>
      </w:r>
      <w:r w:rsidRPr="002779FD">
        <w:rPr>
          <w:spacing w:val="6"/>
          <w:lang w:val="en-US"/>
        </w:rPr>
        <w:t xml:space="preserve"> </w:t>
      </w:r>
      <w:r w:rsidRPr="002779FD">
        <w:rPr>
          <w:lang w:val="en-US"/>
        </w:rPr>
        <w:t>and</w:t>
      </w:r>
      <w:r w:rsidRPr="002779FD">
        <w:rPr>
          <w:spacing w:val="6"/>
          <w:lang w:val="en-US"/>
        </w:rPr>
        <w:t xml:space="preserve"> </w:t>
      </w:r>
      <w:r w:rsidRPr="002779FD">
        <w:rPr>
          <w:lang w:val="en-US"/>
        </w:rPr>
        <w:t>efficient</w:t>
      </w:r>
      <w:r w:rsidRPr="002779FD">
        <w:rPr>
          <w:spacing w:val="2"/>
          <w:lang w:val="en-US"/>
        </w:rPr>
        <w:t xml:space="preserve"> </w:t>
      </w:r>
      <w:r w:rsidRPr="002779FD">
        <w:rPr>
          <w:lang w:val="en-US"/>
        </w:rPr>
        <w:t>oper</w:t>
      </w:r>
      <w:r w:rsidRPr="002779FD">
        <w:rPr>
          <w:spacing w:val="-1"/>
          <w:lang w:val="en-US"/>
        </w:rPr>
        <w:t>a</w:t>
      </w:r>
      <w:r w:rsidRPr="002779FD">
        <w:rPr>
          <w:lang w:val="en-US"/>
        </w:rPr>
        <w:t>tions in</w:t>
      </w:r>
      <w:r w:rsidRPr="002779FD">
        <w:rPr>
          <w:spacing w:val="8"/>
          <w:lang w:val="en-US"/>
        </w:rPr>
        <w:t xml:space="preserve"> </w:t>
      </w:r>
      <w:r w:rsidRPr="002779FD">
        <w:rPr>
          <w:lang w:val="en-US"/>
        </w:rPr>
        <w:t>the VTS</w:t>
      </w:r>
      <w:r w:rsidRPr="002779FD">
        <w:rPr>
          <w:spacing w:val="57"/>
          <w:lang w:val="en-US"/>
        </w:rPr>
        <w:t xml:space="preserve"> </w:t>
      </w:r>
      <w:r w:rsidRPr="002779FD">
        <w:rPr>
          <w:lang w:val="en-US"/>
        </w:rPr>
        <w:t>area</w:t>
      </w:r>
      <w:r w:rsidRPr="002779FD">
        <w:rPr>
          <w:spacing w:val="57"/>
          <w:lang w:val="en-US"/>
        </w:rPr>
        <w:t xml:space="preserve"> </w:t>
      </w:r>
      <w:r w:rsidRPr="002779FD">
        <w:rPr>
          <w:lang w:val="en-US"/>
        </w:rPr>
        <w:t>to</w:t>
      </w:r>
      <w:r w:rsidRPr="002779FD">
        <w:rPr>
          <w:spacing w:val="59"/>
          <w:lang w:val="en-US"/>
        </w:rPr>
        <w:t xml:space="preserve"> </w:t>
      </w:r>
      <w:r w:rsidRPr="002779FD">
        <w:rPr>
          <w:lang w:val="en-US"/>
        </w:rPr>
        <w:t>meet</w:t>
      </w:r>
      <w:r w:rsidRPr="002779FD">
        <w:rPr>
          <w:spacing w:val="56"/>
          <w:lang w:val="en-US"/>
        </w:rPr>
        <w:t xml:space="preserve"> </w:t>
      </w:r>
      <w:r w:rsidRPr="002779FD">
        <w:rPr>
          <w:lang w:val="en-US"/>
        </w:rPr>
        <w:t>the</w:t>
      </w:r>
      <w:r w:rsidRPr="002779FD">
        <w:rPr>
          <w:spacing w:val="58"/>
          <w:lang w:val="en-US"/>
        </w:rPr>
        <w:t xml:space="preserve"> </w:t>
      </w:r>
      <w:r w:rsidRPr="002779FD">
        <w:rPr>
          <w:lang w:val="en-US"/>
        </w:rPr>
        <w:t>operational</w:t>
      </w:r>
      <w:r w:rsidRPr="002779FD">
        <w:rPr>
          <w:spacing w:val="50"/>
          <w:lang w:val="en-US"/>
        </w:rPr>
        <w:t xml:space="preserve"> </w:t>
      </w:r>
      <w:r w:rsidRPr="002779FD">
        <w:rPr>
          <w:lang w:val="en-US"/>
        </w:rPr>
        <w:t>needs</w:t>
      </w:r>
      <w:r w:rsidRPr="002779FD">
        <w:rPr>
          <w:spacing w:val="55"/>
          <w:lang w:val="en-US"/>
        </w:rPr>
        <w:t xml:space="preserve"> </w:t>
      </w:r>
      <w:r w:rsidRPr="002779FD">
        <w:rPr>
          <w:lang w:val="en-US"/>
        </w:rPr>
        <w:t>and</w:t>
      </w:r>
      <w:r w:rsidRPr="002779FD">
        <w:rPr>
          <w:spacing w:val="56"/>
          <w:lang w:val="en-US"/>
        </w:rPr>
        <w:t xml:space="preserve"> </w:t>
      </w:r>
      <w:r w:rsidRPr="002779FD">
        <w:rPr>
          <w:lang w:val="en-US"/>
        </w:rPr>
        <w:t>should</w:t>
      </w:r>
      <w:r w:rsidRPr="002779FD">
        <w:rPr>
          <w:spacing w:val="55"/>
          <w:lang w:val="en-US"/>
        </w:rPr>
        <w:t xml:space="preserve"> </w:t>
      </w:r>
      <w:r w:rsidRPr="002779FD">
        <w:rPr>
          <w:lang w:val="en-US"/>
        </w:rPr>
        <w:t>be</w:t>
      </w:r>
      <w:r w:rsidRPr="002779FD">
        <w:rPr>
          <w:spacing w:val="58"/>
          <w:lang w:val="en-US"/>
        </w:rPr>
        <w:t xml:space="preserve"> </w:t>
      </w:r>
      <w:r w:rsidRPr="002779FD">
        <w:rPr>
          <w:lang w:val="en-US"/>
        </w:rPr>
        <w:t>reflected</w:t>
      </w:r>
      <w:r w:rsidRPr="002779FD">
        <w:rPr>
          <w:spacing w:val="52"/>
          <w:lang w:val="en-US"/>
        </w:rPr>
        <w:t xml:space="preserve"> </w:t>
      </w:r>
      <w:r w:rsidRPr="002779FD">
        <w:rPr>
          <w:lang w:val="en-US"/>
        </w:rPr>
        <w:t>in</w:t>
      </w:r>
      <w:r w:rsidRPr="002779FD">
        <w:rPr>
          <w:spacing w:val="59"/>
          <w:lang w:val="en-US"/>
        </w:rPr>
        <w:t xml:space="preserve"> </w:t>
      </w:r>
      <w:r w:rsidRPr="002779FD">
        <w:rPr>
          <w:lang w:val="en-US"/>
        </w:rPr>
        <w:t>the</w:t>
      </w:r>
      <w:r w:rsidRPr="002779FD">
        <w:rPr>
          <w:spacing w:val="58"/>
          <w:lang w:val="en-US"/>
        </w:rPr>
        <w:t xml:space="preserve"> </w:t>
      </w:r>
      <w:r w:rsidRPr="002779FD">
        <w:rPr>
          <w:lang w:val="en-US"/>
        </w:rPr>
        <w:t>human</w:t>
      </w:r>
      <w:r w:rsidRPr="002779FD">
        <w:rPr>
          <w:spacing w:val="54"/>
          <w:lang w:val="en-US"/>
        </w:rPr>
        <w:t xml:space="preserve"> </w:t>
      </w:r>
      <w:r w:rsidRPr="002779FD">
        <w:rPr>
          <w:lang w:val="en-US"/>
        </w:rPr>
        <w:t>resource planning,</w:t>
      </w:r>
      <w:r w:rsidRPr="002779FD">
        <w:rPr>
          <w:spacing w:val="-9"/>
          <w:lang w:val="en-US"/>
        </w:rPr>
        <w:t xml:space="preserve"> </w:t>
      </w:r>
      <w:r w:rsidRPr="002779FD">
        <w:rPr>
          <w:lang w:val="en-US"/>
        </w:rPr>
        <w:t>i</w:t>
      </w:r>
      <w:r w:rsidRPr="002779FD">
        <w:rPr>
          <w:spacing w:val="-1"/>
          <w:lang w:val="en-US"/>
        </w:rPr>
        <w:t>n</w:t>
      </w:r>
      <w:r w:rsidRPr="002779FD">
        <w:rPr>
          <w:lang w:val="en-US"/>
        </w:rPr>
        <w:t>cluding</w:t>
      </w:r>
      <w:r w:rsidRPr="002779FD">
        <w:rPr>
          <w:spacing w:val="-9"/>
          <w:lang w:val="en-US"/>
        </w:rPr>
        <w:t xml:space="preserve"> </w:t>
      </w:r>
      <w:r w:rsidRPr="002779FD">
        <w:rPr>
          <w:lang w:val="en-US"/>
        </w:rPr>
        <w:t>staff</w:t>
      </w:r>
      <w:r w:rsidRPr="002779FD">
        <w:rPr>
          <w:spacing w:val="-5"/>
          <w:lang w:val="en-US"/>
        </w:rPr>
        <w:t xml:space="preserve"> </w:t>
      </w:r>
      <w:r w:rsidRPr="002779FD">
        <w:rPr>
          <w:lang w:val="en-US"/>
        </w:rPr>
        <w:t>rotation</w:t>
      </w:r>
      <w:r w:rsidRPr="002779FD">
        <w:rPr>
          <w:spacing w:val="-7"/>
          <w:lang w:val="en-US"/>
        </w:rPr>
        <w:t xml:space="preserve"> </w:t>
      </w:r>
      <w:r w:rsidRPr="002779FD">
        <w:rPr>
          <w:lang w:val="en-US"/>
        </w:rPr>
        <w:t>and</w:t>
      </w:r>
      <w:r w:rsidRPr="002779FD">
        <w:rPr>
          <w:spacing w:val="-5"/>
          <w:lang w:val="en-US"/>
        </w:rPr>
        <w:t xml:space="preserve"> </w:t>
      </w:r>
      <w:r w:rsidRPr="002779FD">
        <w:rPr>
          <w:lang w:val="en-US"/>
        </w:rPr>
        <w:t>rest</w:t>
      </w:r>
      <w:r w:rsidRPr="002779FD">
        <w:rPr>
          <w:spacing w:val="-4"/>
          <w:lang w:val="en-US"/>
        </w:rPr>
        <w:t xml:space="preserve"> </w:t>
      </w:r>
      <w:r w:rsidRPr="002779FD">
        <w:rPr>
          <w:lang w:val="en-US"/>
        </w:rPr>
        <w:t>period</w:t>
      </w:r>
      <w:r w:rsidRPr="002779FD">
        <w:rPr>
          <w:spacing w:val="-7"/>
          <w:lang w:val="en-US"/>
        </w:rPr>
        <w:t xml:space="preserve"> </w:t>
      </w:r>
      <w:r w:rsidRPr="002779FD">
        <w:rPr>
          <w:lang w:val="en-US"/>
        </w:rPr>
        <w:t>arrangeme</w:t>
      </w:r>
      <w:r w:rsidRPr="002779FD">
        <w:rPr>
          <w:spacing w:val="1"/>
          <w:lang w:val="en-US"/>
        </w:rPr>
        <w:t>n</w:t>
      </w:r>
      <w:r w:rsidRPr="002779FD">
        <w:rPr>
          <w:lang w:val="en-US"/>
        </w:rPr>
        <w:t>ts</w:t>
      </w:r>
      <w:r w:rsidRPr="002779FD">
        <w:rPr>
          <w:spacing w:val="-14"/>
          <w:lang w:val="en-US"/>
        </w:rPr>
        <w:t xml:space="preserve"> </w:t>
      </w:r>
      <w:r w:rsidRPr="002779FD">
        <w:rPr>
          <w:lang w:val="en-US"/>
        </w:rPr>
        <w:t>within</w:t>
      </w:r>
      <w:r w:rsidRPr="002779FD">
        <w:rPr>
          <w:spacing w:val="-6"/>
          <w:lang w:val="en-US"/>
        </w:rPr>
        <w:t xml:space="preserve"> </w:t>
      </w:r>
      <w:r w:rsidRPr="002779FD">
        <w:rPr>
          <w:lang w:val="en-US"/>
        </w:rPr>
        <w:t>any</w:t>
      </w:r>
      <w:r w:rsidRPr="002779FD">
        <w:rPr>
          <w:spacing w:val="-4"/>
          <w:lang w:val="en-US"/>
        </w:rPr>
        <w:t xml:space="preserve"> </w:t>
      </w:r>
      <w:r w:rsidRPr="002779FD">
        <w:rPr>
          <w:lang w:val="en-US"/>
        </w:rPr>
        <w:t>given</w:t>
      </w:r>
      <w:r w:rsidRPr="002779FD">
        <w:rPr>
          <w:spacing w:val="-5"/>
          <w:lang w:val="en-US"/>
        </w:rPr>
        <w:t xml:space="preserve"> </w:t>
      </w:r>
      <w:r w:rsidRPr="002779FD">
        <w:rPr>
          <w:lang w:val="en-US"/>
        </w:rPr>
        <w:t>shift</w:t>
      </w:r>
      <w:r w:rsidRPr="002779FD">
        <w:rPr>
          <w:spacing w:val="-5"/>
          <w:lang w:val="en-US"/>
        </w:rPr>
        <w:t xml:space="preserve"> </w:t>
      </w:r>
      <w:r w:rsidRPr="002779FD">
        <w:rPr>
          <w:lang w:val="en-US"/>
        </w:rPr>
        <w:t>or</w:t>
      </w:r>
      <w:r w:rsidRPr="002779FD">
        <w:rPr>
          <w:spacing w:val="-2"/>
          <w:lang w:val="en-US"/>
        </w:rPr>
        <w:t xml:space="preserve"> </w:t>
      </w:r>
      <w:r w:rsidRPr="002779FD">
        <w:rPr>
          <w:lang w:val="en-US"/>
        </w:rPr>
        <w:t>watch.</w:t>
      </w:r>
      <w:ins w:id="117" w:author="Shahid Khan" w:date="2019-09-24T11:22:00Z">
        <w:r w:rsidR="00FD667E">
          <w:rPr>
            <w:lang w:val="en-US"/>
          </w:rPr>
          <w:t xml:space="preserve"> IALA Guideline G1045</w:t>
        </w:r>
      </w:ins>
      <w:ins w:id="118" w:author="Shahid Khan" w:date="2019-09-24T11:23:00Z">
        <w:r w:rsidR="00FD667E">
          <w:rPr>
            <w:lang w:val="en-US"/>
          </w:rPr>
          <w:t xml:space="preserve"> – Staffing Levels at VTS </w:t>
        </w:r>
        <w:proofErr w:type="spellStart"/>
        <w:r w:rsidR="00FD667E">
          <w:rPr>
            <w:lang w:val="en-US"/>
          </w:rPr>
          <w:t>Ce</w:t>
        </w:r>
      </w:ins>
      <w:ins w:id="119" w:author="Shahid Khan" w:date="2019-09-24T11:24:00Z">
        <w:r w:rsidR="0013187E">
          <w:rPr>
            <w:lang w:val="en-US"/>
          </w:rPr>
          <w:t>n</w:t>
        </w:r>
      </w:ins>
      <w:ins w:id="120" w:author="Shahid Khan" w:date="2019-09-24T11:23:00Z">
        <w:r w:rsidR="00FD667E">
          <w:rPr>
            <w:lang w:val="en-US"/>
          </w:rPr>
          <w:t>tres</w:t>
        </w:r>
        <w:proofErr w:type="spellEnd"/>
        <w:r w:rsidR="00FD667E">
          <w:rPr>
            <w:lang w:val="en-US"/>
          </w:rPr>
          <w:t xml:space="preserve"> – refers.</w:t>
        </w:r>
      </w:ins>
    </w:p>
    <w:p w14:paraId="139A21DF" w14:textId="77777777" w:rsidR="003B453A" w:rsidRDefault="003B453A" w:rsidP="003B453A">
      <w:pPr>
        <w:pStyle w:val="Heading3"/>
        <w:rPr>
          <w:rFonts w:eastAsia="Arial"/>
          <w:lang w:val="en-US"/>
        </w:rPr>
      </w:pPr>
      <w:bookmarkStart w:id="121" w:name="_Toc526675709"/>
      <w:r>
        <w:rPr>
          <w:rFonts w:eastAsia="Arial"/>
          <w:lang w:val="en-US"/>
        </w:rPr>
        <w:t>Equipment Operation, Maintenance, Calibration and Updating</w:t>
      </w:r>
      <w:bookmarkEnd w:id="121"/>
    </w:p>
    <w:p w14:paraId="1B1220F6" w14:textId="77777777"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218732A5" w14:textId="77777777"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5AAE9D09" w14:textId="7777777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77CB4BD7" w14:textId="77777777"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14:paraId="4D2974AF" w14:textId="77777777" w:rsidR="003B453A" w:rsidRPr="00BD212E" w:rsidRDefault="003B453A" w:rsidP="003B453A">
      <w:pPr>
        <w:pStyle w:val="Bullet1"/>
        <w:rPr>
          <w:lang w:val="en-US"/>
        </w:rPr>
      </w:pPr>
      <w:proofErr w:type="spellStart"/>
      <w:r w:rsidRPr="00BD212E">
        <w:rPr>
          <w:lang w:val="en-US"/>
        </w:rPr>
        <w:lastRenderedPageBreak/>
        <w:t>Categorisation</w:t>
      </w:r>
      <w:proofErr w:type="spellEnd"/>
      <w:r w:rsidRPr="00BD212E">
        <w:rPr>
          <w:spacing w:val="-14"/>
          <w:lang w:val="en-US"/>
        </w:rPr>
        <w:t xml:space="preserve"> </w:t>
      </w:r>
      <w:r w:rsidRPr="00BD212E">
        <w:rPr>
          <w:lang w:val="en-US"/>
        </w:rPr>
        <w:t>and</w:t>
      </w:r>
      <w:r w:rsidRPr="00BD212E">
        <w:rPr>
          <w:spacing w:val="-4"/>
          <w:lang w:val="en-US"/>
        </w:rPr>
        <w:t xml:space="preserve"> </w:t>
      </w:r>
      <w:proofErr w:type="spellStart"/>
      <w:r w:rsidRPr="00BD212E">
        <w:rPr>
          <w:lang w:val="en-US"/>
        </w:rPr>
        <w:t>prioritisation</w:t>
      </w:r>
      <w:proofErr w:type="spellEnd"/>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A6E47E6"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03C912BB" w14:textId="77777777" w:rsidR="003B453A" w:rsidRPr="00BD212E" w:rsidRDefault="003B453A" w:rsidP="003B453A">
      <w:pPr>
        <w:pStyle w:val="Bullet1"/>
        <w:jc w:val="both"/>
        <w:rPr>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14:paraId="53E0510C" w14:textId="77777777" w:rsidR="003B453A" w:rsidRDefault="003B453A" w:rsidP="003B453A">
      <w:pPr>
        <w:pStyle w:val="Heading3"/>
        <w:rPr>
          <w:lang w:val="en-US"/>
        </w:rPr>
      </w:pPr>
      <w:bookmarkStart w:id="122" w:name="_Toc526675710"/>
      <w:r>
        <w:rPr>
          <w:lang w:val="en-US"/>
        </w:rPr>
        <w:t>Interaction with Allied Services</w:t>
      </w:r>
      <w:bookmarkEnd w:id="122"/>
    </w:p>
    <w:p w14:paraId="5F920D47" w14:textId="661CF82E" w:rsidR="003B453A" w:rsidRPr="00BD212E" w:rsidRDefault="003B453A" w:rsidP="003B453A">
      <w:pPr>
        <w:pStyle w:val="BodyText"/>
        <w:rPr>
          <w:lang w:val="en-US"/>
        </w:rPr>
      </w:pPr>
      <w:r w:rsidRPr="00BD212E">
        <w:rPr>
          <w:lang w:val="en-US"/>
        </w:rPr>
        <w:t>This</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include</w:t>
      </w:r>
      <w:r w:rsidRPr="00BD212E">
        <w:rPr>
          <w:spacing w:val="-7"/>
          <w:lang w:val="en-US"/>
        </w:rPr>
        <w:t xml:space="preserve"> </w:t>
      </w:r>
      <w:del w:id="123" w:author="Shahid Khan" w:date="2019-09-24T11:30:00Z">
        <w:r w:rsidRPr="00BD212E" w:rsidDel="000601F4">
          <w:rPr>
            <w:lang w:val="en-US"/>
          </w:rPr>
          <w:delText>the</w:delText>
        </w:r>
        <w:r w:rsidRPr="00BD212E" w:rsidDel="000601F4">
          <w:rPr>
            <w:spacing w:val="-4"/>
            <w:lang w:val="en-US"/>
          </w:rPr>
          <w:delText xml:space="preserve"> </w:delText>
        </w:r>
        <w:r w:rsidRPr="00BD212E" w:rsidDel="000601F4">
          <w:rPr>
            <w:lang w:val="en-US"/>
          </w:rPr>
          <w:delText>internal</w:delText>
        </w:r>
        <w:r w:rsidRPr="00BD212E" w:rsidDel="000601F4">
          <w:rPr>
            <w:spacing w:val="-7"/>
            <w:lang w:val="en-US"/>
          </w:rPr>
          <w:delText xml:space="preserve"> </w:delText>
        </w:r>
        <w:r w:rsidRPr="00BD212E" w:rsidDel="000601F4">
          <w:rPr>
            <w:lang w:val="en-US"/>
          </w:rPr>
          <w:delText>component</w:delText>
        </w:r>
        <w:r w:rsidRPr="00BD212E" w:rsidDel="000601F4">
          <w:rPr>
            <w:spacing w:val="-11"/>
            <w:lang w:val="en-US"/>
          </w:rPr>
          <w:delText xml:space="preserve"> </w:delText>
        </w:r>
        <w:r w:rsidRPr="00BD212E" w:rsidDel="000601F4">
          <w:rPr>
            <w:lang w:val="en-US"/>
          </w:rPr>
          <w:delText>of</w:delText>
        </w:r>
        <w:r w:rsidRPr="00BD212E" w:rsidDel="000601F4">
          <w:rPr>
            <w:spacing w:val="-2"/>
            <w:lang w:val="en-US"/>
          </w:rPr>
          <w:delText xml:space="preserve"> </w:delText>
        </w:r>
        <w:r w:rsidRPr="00BD212E" w:rsidDel="000601F4">
          <w:rPr>
            <w:lang w:val="en-US"/>
          </w:rPr>
          <w:delText>t</w:delText>
        </w:r>
        <w:r w:rsidRPr="00BD212E" w:rsidDel="000601F4">
          <w:rPr>
            <w:spacing w:val="-1"/>
            <w:lang w:val="en-US"/>
          </w:rPr>
          <w:delText>h</w:delText>
        </w:r>
        <w:r w:rsidRPr="00BD212E" w:rsidDel="000601F4">
          <w:rPr>
            <w:lang w:val="en-US"/>
          </w:rPr>
          <w:delText>e</w:delText>
        </w:r>
        <w:r w:rsidRPr="00BD212E" w:rsidDel="000601F4">
          <w:rPr>
            <w:spacing w:val="-3"/>
            <w:lang w:val="en-US"/>
          </w:rPr>
          <w:delText xml:space="preserve"> </w:delText>
        </w:r>
      </w:del>
      <w:r w:rsidRPr="00BD212E">
        <w:rPr>
          <w:lang w:val="en-US"/>
        </w:rPr>
        <w:t>interaction</w:t>
      </w:r>
      <w:r w:rsidRPr="00BD212E">
        <w:rPr>
          <w:spacing w:val="-11"/>
          <w:lang w:val="en-US"/>
        </w:rPr>
        <w:t xml:space="preserve"> </w:t>
      </w:r>
      <w:r w:rsidRPr="00BD212E">
        <w:rPr>
          <w:lang w:val="en-US"/>
        </w:rPr>
        <w:t>with,</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example:</w:t>
      </w:r>
    </w:p>
    <w:p w14:paraId="0114476C" w14:textId="77777777" w:rsidR="003B453A" w:rsidRPr="00BD212E" w:rsidRDefault="003B453A" w:rsidP="003B453A">
      <w:pPr>
        <w:pStyle w:val="Bullet1"/>
        <w:rPr>
          <w:lang w:val="en-US"/>
        </w:rPr>
      </w:pPr>
      <w:r w:rsidRPr="00BD212E">
        <w:rPr>
          <w:lang w:val="en-US"/>
        </w:rPr>
        <w:t>Pilots</w:t>
      </w:r>
      <w:r>
        <w:rPr>
          <w:lang w:val="en-US"/>
        </w:rPr>
        <w:t>;</w:t>
      </w:r>
    </w:p>
    <w:p w14:paraId="0204998F" w14:textId="77777777" w:rsidR="003B453A" w:rsidRPr="00BD212E" w:rsidRDefault="003B453A" w:rsidP="003B453A">
      <w:pPr>
        <w:pStyle w:val="Bullet1"/>
        <w:rPr>
          <w:lang w:val="en-US"/>
        </w:rPr>
      </w:pPr>
      <w:r w:rsidRPr="00BD212E">
        <w:rPr>
          <w:lang w:val="en-US"/>
        </w:rPr>
        <w:t>Tug</w:t>
      </w:r>
      <w:r w:rsidRPr="00BD212E">
        <w:rPr>
          <w:spacing w:val="-4"/>
          <w:lang w:val="en-US"/>
        </w:rPr>
        <w:t xml:space="preserve"> </w:t>
      </w:r>
      <w:r w:rsidRPr="00BD212E">
        <w:rPr>
          <w:lang w:val="en-US"/>
        </w:rPr>
        <w:t>operators;</w:t>
      </w:r>
    </w:p>
    <w:p w14:paraId="0583B395" w14:textId="77777777" w:rsidR="003B453A" w:rsidRPr="00BD212E" w:rsidRDefault="003B453A" w:rsidP="003B453A">
      <w:pPr>
        <w:pStyle w:val="Bullet1"/>
        <w:rPr>
          <w:lang w:val="en-US"/>
        </w:rPr>
      </w:pPr>
      <w:r w:rsidRPr="00BD212E">
        <w:rPr>
          <w:lang w:val="en-US"/>
        </w:rPr>
        <w:t>Shipping</w:t>
      </w:r>
      <w:r w:rsidRPr="00BD212E">
        <w:rPr>
          <w:spacing w:val="-9"/>
          <w:lang w:val="en-US"/>
        </w:rPr>
        <w:t xml:space="preserve"> </w:t>
      </w:r>
      <w:r w:rsidRPr="00BD212E">
        <w:rPr>
          <w:lang w:val="en-US"/>
        </w:rPr>
        <w:t>a</w:t>
      </w:r>
      <w:r w:rsidRPr="00BD212E">
        <w:rPr>
          <w:spacing w:val="-1"/>
          <w:lang w:val="en-US"/>
        </w:rPr>
        <w:t>g</w:t>
      </w:r>
      <w:r w:rsidRPr="00BD212E">
        <w:rPr>
          <w:lang w:val="en-US"/>
        </w:rPr>
        <w:t>ents;</w:t>
      </w:r>
    </w:p>
    <w:p w14:paraId="288D15AF" w14:textId="77777777" w:rsidR="003B453A" w:rsidRPr="00BD212E" w:rsidRDefault="003B453A" w:rsidP="003B453A">
      <w:pPr>
        <w:pStyle w:val="Bullet1"/>
        <w:rPr>
          <w:lang w:val="en-US"/>
        </w:rPr>
      </w:pPr>
      <w:r w:rsidRPr="00BD212E">
        <w:rPr>
          <w:lang w:val="en-US"/>
        </w:rPr>
        <w:t>Gover</w:t>
      </w:r>
      <w:r w:rsidRPr="00BD212E">
        <w:rPr>
          <w:spacing w:val="1"/>
          <w:lang w:val="en-US"/>
        </w:rPr>
        <w:t>n</w:t>
      </w:r>
      <w:r w:rsidRPr="00BD212E">
        <w:rPr>
          <w:lang w:val="en-US"/>
        </w:rPr>
        <w:t>ment</w:t>
      </w:r>
      <w:r w:rsidRPr="00BD212E">
        <w:rPr>
          <w:spacing w:val="-11"/>
          <w:lang w:val="en-US"/>
        </w:rPr>
        <w:t xml:space="preserve"> </w:t>
      </w:r>
      <w:r w:rsidRPr="00BD212E">
        <w:rPr>
          <w:lang w:val="en-US"/>
        </w:rPr>
        <w:t>agencies,</w:t>
      </w:r>
      <w:r w:rsidRPr="00BD212E">
        <w:rPr>
          <w:spacing w:val="-10"/>
          <w:lang w:val="en-US"/>
        </w:rPr>
        <w:t xml:space="preserve"> </w:t>
      </w:r>
      <w:r w:rsidRPr="00BD212E">
        <w:rPr>
          <w:lang w:val="en-US"/>
        </w:rPr>
        <w:t>including</w:t>
      </w:r>
      <w:r w:rsidRPr="00BD212E">
        <w:rPr>
          <w:spacing w:val="-9"/>
          <w:lang w:val="en-US"/>
        </w:rPr>
        <w:t xml:space="preserve"> </w:t>
      </w:r>
      <w:r w:rsidRPr="00BD212E">
        <w:rPr>
          <w:lang w:val="en-US"/>
        </w:rPr>
        <w:t>law</w:t>
      </w:r>
      <w:r w:rsidRPr="00BD212E">
        <w:rPr>
          <w:spacing w:val="-4"/>
          <w:lang w:val="en-US"/>
        </w:rPr>
        <w:t xml:space="preserve"> </w:t>
      </w:r>
      <w:r w:rsidRPr="00BD212E">
        <w:rPr>
          <w:lang w:val="en-US"/>
        </w:rPr>
        <w:t>enforcement</w:t>
      </w:r>
      <w:r w:rsidRPr="00BD212E">
        <w:rPr>
          <w:spacing w:val="-12"/>
          <w:lang w:val="en-US"/>
        </w:rPr>
        <w:t xml:space="preserve"> </w:t>
      </w:r>
      <w:r w:rsidRPr="00BD212E">
        <w:rPr>
          <w:lang w:val="en-US"/>
        </w:rPr>
        <w:t>agencies;</w:t>
      </w:r>
      <w:r w:rsidRPr="00BD212E">
        <w:rPr>
          <w:spacing w:val="-10"/>
          <w:lang w:val="en-US"/>
        </w:rPr>
        <w:t xml:space="preserve"> </w:t>
      </w:r>
      <w:r w:rsidRPr="00BD212E">
        <w:rPr>
          <w:lang w:val="en-US"/>
        </w:rPr>
        <w:t>and</w:t>
      </w:r>
    </w:p>
    <w:p w14:paraId="4785AEC4" w14:textId="77777777" w:rsidR="003B453A" w:rsidRPr="00BD212E" w:rsidRDefault="003B453A" w:rsidP="003B453A">
      <w:pPr>
        <w:pStyle w:val="Bullet1"/>
        <w:rPr>
          <w:lang w:val="en-US"/>
        </w:rPr>
      </w:pPr>
      <w:r w:rsidRPr="00BD212E">
        <w:rPr>
          <w:lang w:val="en-US"/>
        </w:rPr>
        <w:t>Commercial</w:t>
      </w:r>
      <w:r w:rsidRPr="00BD212E">
        <w:rPr>
          <w:spacing w:val="-12"/>
          <w:lang w:val="en-US"/>
        </w:rPr>
        <w:t xml:space="preserve"> </w:t>
      </w:r>
      <w:proofErr w:type="spellStart"/>
      <w:r w:rsidRPr="00BD212E">
        <w:rPr>
          <w:lang w:val="en-US"/>
        </w:rPr>
        <w:t>organisati</w:t>
      </w:r>
      <w:r w:rsidRPr="00BD212E">
        <w:rPr>
          <w:spacing w:val="-1"/>
          <w:lang w:val="en-US"/>
        </w:rPr>
        <w:t>o</w:t>
      </w:r>
      <w:r w:rsidRPr="00BD212E">
        <w:rPr>
          <w:lang w:val="en-US"/>
        </w:rPr>
        <w:t>ns</w:t>
      </w:r>
      <w:proofErr w:type="spellEnd"/>
      <w:r w:rsidRPr="00BD212E">
        <w:rPr>
          <w:lang w:val="en-US"/>
        </w:rPr>
        <w:t>.</w:t>
      </w:r>
    </w:p>
    <w:p w14:paraId="6E8E6DEA" w14:textId="77777777" w:rsidR="003B453A" w:rsidRDefault="003B453A" w:rsidP="003B453A">
      <w:pPr>
        <w:pStyle w:val="Heading3"/>
        <w:rPr>
          <w:lang w:val="en-US"/>
        </w:rPr>
      </w:pPr>
      <w:bookmarkStart w:id="124" w:name="_Toc526675711"/>
      <w:r>
        <w:rPr>
          <w:lang w:val="en-US"/>
        </w:rPr>
        <w:t>Public Relations</w:t>
      </w:r>
      <w:bookmarkEnd w:id="124"/>
    </w:p>
    <w:p w14:paraId="691BAC9B" w14:textId="77777777"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policy for dealing 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B9A739" w14:textId="77777777" w:rsidR="003B453A" w:rsidRPr="00BD212E"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Pr="00BD212E">
        <w:rPr>
          <w:lang w:val="en-US"/>
        </w:rPr>
        <w:t>agency</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r w:rsidRPr="00BD212E">
        <w:rPr>
          <w:spacing w:val="-9"/>
          <w:lang w:val="en-US"/>
        </w:rPr>
        <w:t xml:space="preserve"> </w:t>
      </w:r>
      <w:r w:rsidRPr="00BD212E">
        <w:rPr>
          <w:lang w:val="en-US"/>
        </w:rPr>
        <w:t>and</w:t>
      </w:r>
    </w:p>
    <w:p w14:paraId="1E512BA6"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2B042F09" w14:textId="77777777" w:rsidR="003B453A" w:rsidRDefault="003B453A" w:rsidP="003B453A">
      <w:pPr>
        <w:pStyle w:val="Heading3"/>
        <w:rPr>
          <w:lang w:val="en-US"/>
        </w:rPr>
      </w:pPr>
      <w:bookmarkStart w:id="125" w:name="_Toc526675712"/>
      <w:r>
        <w:rPr>
          <w:lang w:val="en-US"/>
        </w:rPr>
        <w:t>Security</w:t>
      </w:r>
      <w:bookmarkEnd w:id="125"/>
    </w:p>
    <w:p w14:paraId="5A8D3ACB" w14:textId="77777777"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14:paraId="7715655E" w14:textId="7C8CB377"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ins w:id="126" w:author="Shahid Khan" w:date="2019-09-24T11:35:00Z">
        <w:r w:rsidR="00CD07AA">
          <w:rPr>
            <w:lang w:val="en-US"/>
          </w:rPr>
          <w:t xml:space="preserve"> (e.g. Cyber Security)</w:t>
        </w:r>
      </w:ins>
      <w:r w:rsidRPr="00BD212E">
        <w:rPr>
          <w:lang w:val="en-US"/>
        </w:rPr>
        <w:t>;</w:t>
      </w:r>
    </w:p>
    <w:p w14:paraId="0ADECF5F"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20C62BAE"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6D868694" w14:textId="77777777" w:rsidR="003B453A" w:rsidRPr="003B453A" w:rsidRDefault="003B453A" w:rsidP="003B453A">
      <w:pPr>
        <w:pStyle w:val="BodyText"/>
      </w:pPr>
      <w:r w:rsidRPr="003B453A">
        <w:t>Procedures should reflect any involvement of the VTS with the PFSP (Port Facility Security Plan) as per the International Ship and Port facility Security Code (ISPS).</w:t>
      </w:r>
    </w:p>
    <w:p w14:paraId="5CE5C9D5" w14:textId="77777777" w:rsidR="003B453A" w:rsidRDefault="003B453A" w:rsidP="003B453A">
      <w:pPr>
        <w:pStyle w:val="Heading3"/>
        <w:rPr>
          <w:lang w:val="en-US"/>
        </w:rPr>
      </w:pPr>
      <w:bookmarkStart w:id="127" w:name="_Toc526675713"/>
      <w:r>
        <w:rPr>
          <w:lang w:val="en-US"/>
        </w:rPr>
        <w:t>Training</w:t>
      </w:r>
      <w:bookmarkEnd w:id="127"/>
    </w:p>
    <w:p w14:paraId="767CEA22" w14:textId="59523B29"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ins w:id="128" w:author="Shahid Khan" w:date="2019-09-24T11:38:00Z">
        <w:r w:rsidR="005A0BB4">
          <w:rPr>
            <w:lang w:val="en-US"/>
          </w:rPr>
          <w:t xml:space="preserve"> – Standards for Training and Certification of VTS Personnel</w:t>
        </w:r>
      </w:ins>
      <w:r w:rsidRPr="00BD212E">
        <w:rPr>
          <w:lang w:val="en-US"/>
        </w:rPr>
        <w:t>.</w:t>
      </w:r>
    </w:p>
    <w:p w14:paraId="312F20ED" w14:textId="77777777" w:rsidR="003B453A" w:rsidRDefault="003B453A" w:rsidP="003B453A">
      <w:pPr>
        <w:pStyle w:val="Heading3"/>
        <w:rPr>
          <w:lang w:val="en-US"/>
        </w:rPr>
      </w:pPr>
      <w:bookmarkStart w:id="129" w:name="_Toc526675714"/>
      <w:r>
        <w:rPr>
          <w:lang w:val="en-US"/>
        </w:rPr>
        <w:t>Watch Handover</w:t>
      </w:r>
      <w:bookmarkEnd w:id="129"/>
    </w:p>
    <w:p w14:paraId="780EE043" w14:textId="5F637517"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 xml:space="preserve">be </w:t>
      </w:r>
      <w:proofErr w:type="spellStart"/>
      <w:r w:rsidRPr="00BD212E">
        <w:rPr>
          <w:lang w:val="en-US"/>
        </w:rPr>
        <w:t>formalised</w:t>
      </w:r>
      <w:proofErr w:type="spellEnd"/>
      <w:r w:rsidRPr="00BD212E">
        <w:rPr>
          <w:spacing w:val="56"/>
          <w:lang w:val="en-US"/>
        </w:rPr>
        <w:t xml:space="preserve"> </w:t>
      </w:r>
      <w:r w:rsidRPr="00BD212E">
        <w:rPr>
          <w:lang w:val="en-US"/>
        </w:rPr>
        <w:t xml:space="preserve">and </w:t>
      </w:r>
      <w:del w:id="130" w:author="Shahid Khan" w:date="2019-09-24T11:39:00Z">
        <w:r w:rsidRPr="00BD212E" w:rsidDel="00A00EE8">
          <w:rPr>
            <w:lang w:val="en-US"/>
          </w:rPr>
          <w:delText>should</w:delText>
        </w:r>
        <w:r w:rsidRPr="00BD212E" w:rsidDel="00A00EE8">
          <w:rPr>
            <w:spacing w:val="60"/>
            <w:lang w:val="en-US"/>
          </w:rPr>
          <w:delText xml:space="preserve"> </w:delText>
        </w:r>
      </w:del>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6DBE6512"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3C3851C2"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57A560CF" w14:textId="77777777" w:rsidR="003B453A" w:rsidRPr="00BD212E"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E7FBD29" w14:textId="77777777" w:rsidR="003B453A" w:rsidRPr="00BD212E"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p>
    <w:p w14:paraId="0588D78B"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DC19688"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14:paraId="36B8D199"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6B4DAD86"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1E06F0CE" w14:textId="77777777" w:rsidR="003B453A" w:rsidRPr="00BD212E" w:rsidRDefault="003B453A" w:rsidP="003B453A">
      <w:pPr>
        <w:pStyle w:val="Bullet1"/>
        <w:rPr>
          <w:lang w:val="en-US"/>
        </w:rPr>
      </w:pPr>
      <w:r w:rsidRPr="00BD212E">
        <w:rPr>
          <w:lang w:val="en-US"/>
        </w:rPr>
        <w:lastRenderedPageBreak/>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0B50E3E2" w14:textId="1219C16A" w:rsidR="003B453A" w:rsidRPr="00BD212E" w:rsidRDefault="003B453A" w:rsidP="003B453A">
      <w:pPr>
        <w:pStyle w:val="BodyText"/>
        <w:rPr>
          <w:lang w:val="en-US"/>
        </w:rPr>
      </w:pPr>
      <w:del w:id="131" w:author="Shahid Khan" w:date="2019-09-24T11:45:00Z">
        <w:r w:rsidRPr="00BD212E" w:rsidDel="004E2A5A">
          <w:rPr>
            <w:lang w:val="en-US"/>
          </w:rPr>
          <w:delText>Further</w:delText>
        </w:r>
        <w:r w:rsidRPr="00BD212E" w:rsidDel="004E2A5A">
          <w:rPr>
            <w:spacing w:val="-4"/>
            <w:lang w:val="en-US"/>
          </w:rPr>
          <w:delText xml:space="preserve"> </w:delText>
        </w:r>
        <w:r w:rsidRPr="00BD212E" w:rsidDel="004E2A5A">
          <w:rPr>
            <w:lang w:val="en-US"/>
          </w:rPr>
          <w:delText>guidance</w:delText>
        </w:r>
        <w:r w:rsidRPr="00BD212E" w:rsidDel="004E2A5A">
          <w:rPr>
            <w:spacing w:val="-6"/>
            <w:lang w:val="en-US"/>
          </w:rPr>
          <w:delText xml:space="preserve"> </w:delText>
        </w:r>
        <w:r w:rsidRPr="00BD212E" w:rsidDel="004E2A5A">
          <w:rPr>
            <w:lang w:val="en-US"/>
          </w:rPr>
          <w:delText>on</w:delText>
        </w:r>
        <w:r w:rsidRPr="00BD212E" w:rsidDel="004E2A5A">
          <w:rPr>
            <w:spacing w:val="1"/>
            <w:lang w:val="en-US"/>
          </w:rPr>
          <w:delText xml:space="preserve"> </w:delText>
        </w:r>
        <w:r w:rsidRPr="00BD212E" w:rsidDel="004E2A5A">
          <w:rPr>
            <w:lang w:val="en-US"/>
          </w:rPr>
          <w:delText>the</w:delText>
        </w:r>
        <w:r w:rsidRPr="00BD212E" w:rsidDel="004E2A5A">
          <w:rPr>
            <w:spacing w:val="-1"/>
            <w:lang w:val="en-US"/>
          </w:rPr>
          <w:delText xml:space="preserve"> </w:delText>
        </w:r>
        <w:r w:rsidRPr="00BD212E" w:rsidDel="004E2A5A">
          <w:rPr>
            <w:lang w:val="en-US"/>
          </w:rPr>
          <w:delText>principl</w:delText>
        </w:r>
        <w:r w:rsidRPr="00BD212E" w:rsidDel="004E2A5A">
          <w:rPr>
            <w:spacing w:val="-1"/>
            <w:lang w:val="en-US"/>
          </w:rPr>
          <w:delText>e</w:delText>
        </w:r>
        <w:r w:rsidRPr="00BD212E" w:rsidDel="004E2A5A">
          <w:rPr>
            <w:lang w:val="en-US"/>
          </w:rPr>
          <w:delText>s</w:delText>
        </w:r>
        <w:r w:rsidRPr="00BD212E" w:rsidDel="004E2A5A">
          <w:rPr>
            <w:spacing w:val="-6"/>
            <w:lang w:val="en-US"/>
          </w:rPr>
          <w:delText xml:space="preserve"> </w:delText>
        </w:r>
        <w:r w:rsidRPr="00BD212E" w:rsidDel="004E2A5A">
          <w:rPr>
            <w:lang w:val="en-US"/>
          </w:rPr>
          <w:delText>f</w:delText>
        </w:r>
        <w:r w:rsidRPr="00BD212E" w:rsidDel="004E2A5A">
          <w:rPr>
            <w:spacing w:val="-1"/>
            <w:lang w:val="en-US"/>
          </w:rPr>
          <w:delText>o</w:delText>
        </w:r>
        <w:r w:rsidRPr="00BD212E" w:rsidDel="004E2A5A">
          <w:rPr>
            <w:lang w:val="en-US"/>
          </w:rPr>
          <w:delText>r watch</w:delText>
        </w:r>
        <w:r w:rsidRPr="00BD212E" w:rsidDel="004E2A5A">
          <w:rPr>
            <w:spacing w:val="-3"/>
            <w:lang w:val="en-US"/>
          </w:rPr>
          <w:delText xml:space="preserve"> </w:delText>
        </w:r>
        <w:r w:rsidRPr="00BD212E" w:rsidDel="004E2A5A">
          <w:rPr>
            <w:lang w:val="en-US"/>
          </w:rPr>
          <w:delText>handover</w:delText>
        </w:r>
        <w:r w:rsidRPr="00BD212E" w:rsidDel="004E2A5A">
          <w:rPr>
            <w:spacing w:val="-6"/>
            <w:lang w:val="en-US"/>
          </w:rPr>
          <w:delText xml:space="preserve"> </w:delText>
        </w:r>
        <w:r w:rsidRPr="00BD212E" w:rsidDel="004E2A5A">
          <w:rPr>
            <w:lang w:val="en-US"/>
          </w:rPr>
          <w:delText>can</w:delText>
        </w:r>
        <w:r w:rsidRPr="00BD212E" w:rsidDel="004E2A5A">
          <w:rPr>
            <w:spacing w:val="-1"/>
            <w:lang w:val="en-US"/>
          </w:rPr>
          <w:delText xml:space="preserve"> </w:delText>
        </w:r>
        <w:r w:rsidRPr="00BD212E" w:rsidDel="004E2A5A">
          <w:rPr>
            <w:lang w:val="en-US"/>
          </w:rPr>
          <w:delText>be</w:delText>
        </w:r>
        <w:r w:rsidRPr="00BD212E" w:rsidDel="004E2A5A">
          <w:rPr>
            <w:spacing w:val="1"/>
            <w:lang w:val="en-US"/>
          </w:rPr>
          <w:delText xml:space="preserve"> </w:delText>
        </w:r>
        <w:r w:rsidRPr="00BD212E" w:rsidDel="004E2A5A">
          <w:rPr>
            <w:lang w:val="en-US"/>
          </w:rPr>
          <w:delText>sought</w:delText>
        </w:r>
        <w:r w:rsidRPr="00BD212E" w:rsidDel="004E2A5A">
          <w:rPr>
            <w:spacing w:val="-4"/>
            <w:lang w:val="en-US"/>
          </w:rPr>
          <w:delText xml:space="preserve"> </w:delText>
        </w:r>
        <w:r w:rsidRPr="00BD212E" w:rsidDel="004E2A5A">
          <w:rPr>
            <w:lang w:val="en-US"/>
          </w:rPr>
          <w:delText>fr</w:delText>
        </w:r>
        <w:r w:rsidRPr="00BD212E" w:rsidDel="004E2A5A">
          <w:rPr>
            <w:spacing w:val="-1"/>
            <w:lang w:val="en-US"/>
          </w:rPr>
          <w:delText>o</w:delText>
        </w:r>
        <w:r w:rsidRPr="00BD212E" w:rsidDel="004E2A5A">
          <w:rPr>
            <w:lang w:val="en-US"/>
          </w:rPr>
          <w:delText>m</w:delText>
        </w:r>
        <w:r w:rsidRPr="00BD212E" w:rsidDel="004E2A5A">
          <w:rPr>
            <w:spacing w:val="-2"/>
            <w:lang w:val="en-US"/>
          </w:rPr>
          <w:delText xml:space="preserve"> </w:delText>
        </w:r>
        <w:r w:rsidRPr="00BD212E" w:rsidDel="004E2A5A">
          <w:rPr>
            <w:lang w:val="en-US"/>
          </w:rPr>
          <w:delText>the IMO</w:delText>
        </w:r>
        <w:r w:rsidRPr="00BD212E" w:rsidDel="004E2A5A">
          <w:rPr>
            <w:spacing w:val="-1"/>
            <w:lang w:val="en-US"/>
          </w:rPr>
          <w:delText xml:space="preserve"> </w:delText>
        </w:r>
        <w:r w:rsidRPr="00BD212E" w:rsidDel="004E2A5A">
          <w:rPr>
            <w:spacing w:val="1"/>
            <w:lang w:val="en-US"/>
          </w:rPr>
          <w:delText>I</w:delText>
        </w:r>
        <w:r w:rsidRPr="00BD212E" w:rsidDel="004E2A5A">
          <w:rPr>
            <w:lang w:val="en-US"/>
          </w:rPr>
          <w:delText>nternational Convention</w:delText>
        </w:r>
        <w:r w:rsidRPr="00BD212E" w:rsidDel="004E2A5A">
          <w:rPr>
            <w:spacing w:val="3"/>
            <w:lang w:val="en-US"/>
          </w:rPr>
          <w:delText xml:space="preserve"> </w:delText>
        </w:r>
        <w:r w:rsidRPr="00BD212E" w:rsidDel="004E2A5A">
          <w:rPr>
            <w:lang w:val="en-US"/>
          </w:rPr>
          <w:delText>on</w:delText>
        </w:r>
        <w:r w:rsidRPr="00BD212E" w:rsidDel="004E2A5A">
          <w:rPr>
            <w:spacing w:val="11"/>
            <w:lang w:val="en-US"/>
          </w:rPr>
          <w:delText xml:space="preserve"> </w:delText>
        </w:r>
        <w:r w:rsidRPr="00BD212E" w:rsidDel="004E2A5A">
          <w:rPr>
            <w:lang w:val="en-US"/>
          </w:rPr>
          <w:delText>Standards</w:delText>
        </w:r>
        <w:r w:rsidRPr="00BD212E" w:rsidDel="004E2A5A">
          <w:rPr>
            <w:spacing w:val="4"/>
            <w:lang w:val="en-US"/>
          </w:rPr>
          <w:delText xml:space="preserve"> </w:delText>
        </w:r>
        <w:r w:rsidRPr="00BD212E" w:rsidDel="004E2A5A">
          <w:rPr>
            <w:lang w:val="en-US"/>
          </w:rPr>
          <w:delText>of</w:delText>
        </w:r>
        <w:r w:rsidRPr="00BD212E" w:rsidDel="004E2A5A">
          <w:rPr>
            <w:spacing w:val="12"/>
            <w:lang w:val="en-US"/>
          </w:rPr>
          <w:delText xml:space="preserve"> </w:delText>
        </w:r>
        <w:r w:rsidRPr="00BD212E" w:rsidDel="004E2A5A">
          <w:rPr>
            <w:lang w:val="en-US"/>
          </w:rPr>
          <w:delText>Traini</w:delText>
        </w:r>
        <w:r w:rsidRPr="00BD212E" w:rsidDel="004E2A5A">
          <w:rPr>
            <w:spacing w:val="-1"/>
            <w:lang w:val="en-US"/>
          </w:rPr>
          <w:delText>n</w:delText>
        </w:r>
        <w:r w:rsidRPr="00BD212E" w:rsidDel="004E2A5A">
          <w:rPr>
            <w:lang w:val="en-US"/>
          </w:rPr>
          <w:delText>g,</w:delText>
        </w:r>
        <w:r w:rsidRPr="00BD212E" w:rsidDel="004E2A5A">
          <w:rPr>
            <w:spacing w:val="5"/>
            <w:lang w:val="en-US"/>
          </w:rPr>
          <w:delText xml:space="preserve"> </w:delText>
        </w:r>
        <w:r w:rsidRPr="00BD212E" w:rsidDel="004E2A5A">
          <w:rPr>
            <w:lang w:val="en-US"/>
          </w:rPr>
          <w:delText>Certification</w:delText>
        </w:r>
        <w:r w:rsidRPr="00BD212E" w:rsidDel="004E2A5A">
          <w:rPr>
            <w:spacing w:val="2"/>
            <w:lang w:val="en-US"/>
          </w:rPr>
          <w:delText xml:space="preserve"> </w:delText>
        </w:r>
        <w:r w:rsidRPr="00BD212E" w:rsidDel="004E2A5A">
          <w:rPr>
            <w:lang w:val="en-US"/>
          </w:rPr>
          <w:delText>and</w:delText>
        </w:r>
        <w:r w:rsidRPr="00BD212E" w:rsidDel="004E2A5A">
          <w:rPr>
            <w:spacing w:val="10"/>
            <w:lang w:val="en-US"/>
          </w:rPr>
          <w:delText xml:space="preserve"> </w:delText>
        </w:r>
        <w:r w:rsidRPr="00BD212E" w:rsidDel="004E2A5A">
          <w:rPr>
            <w:lang w:val="en-US"/>
          </w:rPr>
          <w:delText xml:space="preserve">Watchkeeping </w:delText>
        </w:r>
        <w:r w:rsidRPr="00BD212E" w:rsidDel="004E2A5A">
          <w:rPr>
            <w:spacing w:val="-1"/>
            <w:lang w:val="en-US"/>
          </w:rPr>
          <w:delText>f</w:delText>
        </w:r>
        <w:r w:rsidRPr="00BD212E" w:rsidDel="004E2A5A">
          <w:rPr>
            <w:lang w:val="en-US"/>
          </w:rPr>
          <w:delText>or</w:delText>
        </w:r>
        <w:r w:rsidRPr="00BD212E" w:rsidDel="004E2A5A">
          <w:rPr>
            <w:spacing w:val="11"/>
            <w:lang w:val="en-US"/>
          </w:rPr>
          <w:delText xml:space="preserve"> </w:delText>
        </w:r>
        <w:r w:rsidRPr="00BD212E" w:rsidDel="004E2A5A">
          <w:rPr>
            <w:lang w:val="en-US"/>
          </w:rPr>
          <w:delText>Seafarers,</w:delText>
        </w:r>
        <w:r w:rsidRPr="00BD212E" w:rsidDel="004E2A5A">
          <w:rPr>
            <w:spacing w:val="4"/>
            <w:lang w:val="en-US"/>
          </w:rPr>
          <w:delText xml:space="preserve"> </w:delText>
        </w:r>
        <w:r w:rsidRPr="00BD212E" w:rsidDel="004E2A5A">
          <w:rPr>
            <w:lang w:val="en-US"/>
          </w:rPr>
          <w:delText>1975,</w:delText>
        </w:r>
        <w:r w:rsidRPr="00BD212E" w:rsidDel="004E2A5A">
          <w:rPr>
            <w:spacing w:val="8"/>
            <w:lang w:val="en-US"/>
          </w:rPr>
          <w:delText xml:space="preserve"> </w:delText>
        </w:r>
        <w:r w:rsidRPr="00BD212E" w:rsidDel="004E2A5A">
          <w:rPr>
            <w:lang w:val="en-US"/>
          </w:rPr>
          <w:delText>as amended</w:delText>
        </w:r>
        <w:r w:rsidRPr="00BD212E" w:rsidDel="004E2A5A">
          <w:rPr>
            <w:spacing w:val="-9"/>
            <w:lang w:val="en-US"/>
          </w:rPr>
          <w:delText xml:space="preserve"> </w:delText>
        </w:r>
      </w:del>
      <w:del w:id="132" w:author="Shahid Khan" w:date="2019-09-24T11:41:00Z">
        <w:r w:rsidRPr="00BD212E" w:rsidDel="004E2A5A">
          <w:rPr>
            <w:lang w:val="en-US"/>
          </w:rPr>
          <w:delText>in</w:delText>
        </w:r>
        <w:r w:rsidRPr="00BD212E" w:rsidDel="004E2A5A">
          <w:rPr>
            <w:spacing w:val="-2"/>
            <w:lang w:val="en-US"/>
          </w:rPr>
          <w:delText xml:space="preserve"> </w:delText>
        </w:r>
        <w:r w:rsidRPr="00BD212E" w:rsidDel="004E2A5A">
          <w:rPr>
            <w:lang w:val="en-US"/>
          </w:rPr>
          <w:delText>1995</w:delText>
        </w:r>
        <w:r w:rsidRPr="00BD212E" w:rsidDel="004E2A5A">
          <w:rPr>
            <w:spacing w:val="-5"/>
            <w:lang w:val="en-US"/>
          </w:rPr>
          <w:delText xml:space="preserve"> </w:delText>
        </w:r>
        <w:r w:rsidRPr="00BD212E" w:rsidDel="004E2A5A">
          <w:rPr>
            <w:lang w:val="en-US"/>
          </w:rPr>
          <w:delText>and</w:delText>
        </w:r>
        <w:r w:rsidRPr="00BD212E" w:rsidDel="004E2A5A">
          <w:rPr>
            <w:spacing w:val="-4"/>
            <w:lang w:val="en-US"/>
          </w:rPr>
          <w:delText xml:space="preserve"> </w:delText>
        </w:r>
        <w:r w:rsidRPr="00BD212E" w:rsidDel="004E2A5A">
          <w:rPr>
            <w:lang w:val="en-US"/>
          </w:rPr>
          <w:delText>1</w:delText>
        </w:r>
        <w:r w:rsidRPr="00BD212E" w:rsidDel="004E2A5A">
          <w:rPr>
            <w:spacing w:val="-1"/>
            <w:lang w:val="en-US"/>
          </w:rPr>
          <w:delText>9</w:delText>
        </w:r>
        <w:r w:rsidRPr="00BD212E" w:rsidDel="004E2A5A">
          <w:rPr>
            <w:lang w:val="en-US"/>
          </w:rPr>
          <w:delText>97</w:delText>
        </w:r>
        <w:r w:rsidRPr="00BD212E" w:rsidDel="004E2A5A">
          <w:rPr>
            <w:spacing w:val="-5"/>
            <w:lang w:val="en-US"/>
          </w:rPr>
          <w:delText xml:space="preserve"> </w:delText>
        </w:r>
      </w:del>
      <w:del w:id="133" w:author="Shahid Khan" w:date="2019-09-24T11:45:00Z">
        <w:r w:rsidRPr="00BD212E" w:rsidDel="004E2A5A">
          <w:rPr>
            <w:lang w:val="en-US"/>
          </w:rPr>
          <w:delText>(STCW</w:delText>
        </w:r>
        <w:r w:rsidRPr="00BD212E" w:rsidDel="004E2A5A">
          <w:rPr>
            <w:spacing w:val="-7"/>
            <w:lang w:val="en-US"/>
          </w:rPr>
          <w:delText xml:space="preserve"> </w:delText>
        </w:r>
        <w:r w:rsidRPr="00BD212E" w:rsidDel="004E2A5A">
          <w:rPr>
            <w:lang w:val="en-US"/>
          </w:rPr>
          <w:delText>Convention)</w:delText>
        </w:r>
        <w:r w:rsidRPr="00BD212E" w:rsidDel="004E2A5A">
          <w:rPr>
            <w:spacing w:val="-12"/>
            <w:lang w:val="en-US"/>
          </w:rPr>
          <w:delText xml:space="preserve"> </w:delText>
        </w:r>
        <w:r w:rsidRPr="00BD212E" w:rsidDel="004E2A5A">
          <w:rPr>
            <w:lang w:val="en-US"/>
          </w:rPr>
          <w:delText>Section</w:delText>
        </w:r>
        <w:r w:rsidRPr="00BD212E" w:rsidDel="004E2A5A">
          <w:rPr>
            <w:spacing w:val="-7"/>
            <w:lang w:val="en-US"/>
          </w:rPr>
          <w:delText xml:space="preserve"> </w:delText>
        </w:r>
        <w:r w:rsidRPr="00BD212E" w:rsidDel="004E2A5A">
          <w:rPr>
            <w:lang w:val="en-US"/>
          </w:rPr>
          <w:delText>A-VIII/2</w:delText>
        </w:r>
        <w:r w:rsidRPr="00BD212E" w:rsidDel="004E2A5A">
          <w:rPr>
            <w:spacing w:val="-7"/>
            <w:lang w:val="en-US"/>
          </w:rPr>
          <w:delText xml:space="preserve"> </w:delText>
        </w:r>
        <w:r w:rsidRPr="00BD212E" w:rsidDel="004E2A5A">
          <w:rPr>
            <w:lang w:val="en-US"/>
          </w:rPr>
          <w:delText>part3-1.</w:delText>
        </w:r>
      </w:del>
    </w:p>
    <w:p w14:paraId="39430ECC" w14:textId="77777777" w:rsidR="003B453A" w:rsidRDefault="003B453A" w:rsidP="003B453A">
      <w:pPr>
        <w:pStyle w:val="Heading3"/>
        <w:rPr>
          <w:lang w:val="en-US"/>
        </w:rPr>
      </w:pPr>
      <w:bookmarkStart w:id="134" w:name="_Toc526675715"/>
      <w:r>
        <w:rPr>
          <w:lang w:val="en-US"/>
        </w:rPr>
        <w:t>Vessel Handover</w:t>
      </w:r>
      <w:bookmarkEnd w:id="134"/>
    </w:p>
    <w:p w14:paraId="5C9B7CB4" w14:textId="77777777"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540BE200"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66EA0751"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3B27AF27"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C774740" w14:textId="77777777" w:rsidR="003B453A" w:rsidRDefault="00EC3CAF" w:rsidP="00EC3CAF">
      <w:pPr>
        <w:pStyle w:val="Heading3"/>
        <w:rPr>
          <w:lang w:val="en-US"/>
        </w:rPr>
      </w:pPr>
      <w:bookmarkStart w:id="135" w:name="_Toc526675716"/>
      <w:r>
        <w:rPr>
          <w:lang w:val="en-US"/>
        </w:rPr>
        <w:t>Maintenance of Marine Publications</w:t>
      </w:r>
      <w:bookmarkEnd w:id="135"/>
    </w:p>
    <w:p w14:paraId="06F56B86" w14:textId="525606D1" w:rsidR="00EC3CAF" w:rsidRPr="00BD212E" w:rsidRDefault="00EC3CAF" w:rsidP="00EC3CAF">
      <w:pPr>
        <w:pStyle w:val="BodyText"/>
        <w:rPr>
          <w:lang w:val="en-US"/>
        </w:rPr>
      </w:pPr>
      <w:r w:rsidRPr="00BD212E">
        <w:rPr>
          <w:lang w:val="en-US"/>
        </w:rPr>
        <w:t>A</w:t>
      </w:r>
      <w:r w:rsidRPr="00BD212E">
        <w:rPr>
          <w:spacing w:val="32"/>
          <w:lang w:val="en-US"/>
        </w:rPr>
        <w:t xml:space="preserve"> </w:t>
      </w:r>
      <w:r w:rsidRPr="00BD212E">
        <w:rPr>
          <w:lang w:val="en-US"/>
        </w:rPr>
        <w:t>VTS</w:t>
      </w:r>
      <w:r w:rsidRPr="00BD212E">
        <w:rPr>
          <w:spacing w:val="29"/>
          <w:lang w:val="en-US"/>
        </w:rPr>
        <w:t xml:space="preserve"> </w:t>
      </w:r>
      <w:ins w:id="136" w:author="Shahid Khan" w:date="2019-09-24T13:19:00Z">
        <w:r w:rsidR="007C68BC">
          <w:rPr>
            <w:spacing w:val="29"/>
            <w:lang w:val="en-US"/>
          </w:rPr>
          <w:t>provider</w:t>
        </w:r>
      </w:ins>
      <w:del w:id="137" w:author="Shahid Khan" w:date="2019-09-24T13:19:00Z">
        <w:r w:rsidRPr="00BD212E" w:rsidDel="007C68BC">
          <w:rPr>
            <w:lang w:val="en-US"/>
          </w:rPr>
          <w:delText>aut</w:delText>
        </w:r>
        <w:r w:rsidRPr="00BD212E" w:rsidDel="007C68BC">
          <w:rPr>
            <w:spacing w:val="1"/>
            <w:lang w:val="en-US"/>
          </w:rPr>
          <w:delText>h</w:delText>
        </w:r>
        <w:r w:rsidRPr="00BD212E" w:rsidDel="007C68BC">
          <w:rPr>
            <w:lang w:val="en-US"/>
          </w:rPr>
          <w:delText>ority</w:delText>
        </w:r>
      </w:del>
      <w:r w:rsidRPr="00BD212E">
        <w:rPr>
          <w:spacing w:val="25"/>
          <w:lang w:val="en-US"/>
        </w:rPr>
        <w:t xml:space="preserve"> </w:t>
      </w:r>
      <w:r w:rsidRPr="00BD212E">
        <w:rPr>
          <w:lang w:val="en-US"/>
        </w:rPr>
        <w:t>should</w:t>
      </w:r>
      <w:r w:rsidRPr="00BD212E">
        <w:rPr>
          <w:spacing w:val="27"/>
          <w:lang w:val="en-US"/>
        </w:rPr>
        <w:t xml:space="preserve"> </w:t>
      </w:r>
      <w:r w:rsidRPr="00BD212E">
        <w:rPr>
          <w:lang w:val="en-US"/>
        </w:rPr>
        <w:t>ensure</w:t>
      </w:r>
      <w:r w:rsidRPr="00BD212E">
        <w:rPr>
          <w:spacing w:val="26"/>
          <w:lang w:val="en-US"/>
        </w:rPr>
        <w:t xml:space="preserve"> </w:t>
      </w:r>
      <w:r w:rsidRPr="00BD212E">
        <w:rPr>
          <w:lang w:val="en-US"/>
        </w:rPr>
        <w:t>that</w:t>
      </w:r>
      <w:r w:rsidRPr="00BD212E">
        <w:rPr>
          <w:spacing w:val="29"/>
          <w:lang w:val="en-US"/>
        </w:rPr>
        <w:t xml:space="preserve"> </w:t>
      </w:r>
      <w:r w:rsidRPr="00BD212E">
        <w:rPr>
          <w:lang w:val="en-US"/>
        </w:rPr>
        <w:t>arrangem</w:t>
      </w:r>
      <w:r w:rsidRPr="00BD212E">
        <w:rPr>
          <w:spacing w:val="1"/>
          <w:lang w:val="en-US"/>
        </w:rPr>
        <w:t>e</w:t>
      </w:r>
      <w:r w:rsidRPr="00BD212E">
        <w:rPr>
          <w:lang w:val="en-US"/>
        </w:rPr>
        <w:t>nts</w:t>
      </w:r>
      <w:r w:rsidRPr="00BD212E">
        <w:rPr>
          <w:spacing w:val="20"/>
          <w:lang w:val="en-US"/>
        </w:rPr>
        <w:t xml:space="preserve"> </w:t>
      </w:r>
      <w:r w:rsidRPr="00BD212E">
        <w:rPr>
          <w:lang w:val="en-US"/>
        </w:rPr>
        <w:t>are</w:t>
      </w:r>
      <w:r w:rsidRPr="00BD212E">
        <w:rPr>
          <w:spacing w:val="30"/>
          <w:lang w:val="en-US"/>
        </w:rPr>
        <w:t xml:space="preserve"> </w:t>
      </w:r>
      <w:r w:rsidRPr="00BD212E">
        <w:rPr>
          <w:lang w:val="en-US"/>
        </w:rPr>
        <w:t>in</w:t>
      </w:r>
      <w:r w:rsidRPr="00BD212E">
        <w:rPr>
          <w:spacing w:val="31"/>
          <w:lang w:val="en-US"/>
        </w:rPr>
        <w:t xml:space="preserve"> </w:t>
      </w:r>
      <w:r w:rsidRPr="00BD212E">
        <w:rPr>
          <w:lang w:val="en-US"/>
        </w:rPr>
        <w:t>place</w:t>
      </w:r>
      <w:r w:rsidRPr="00BD212E">
        <w:rPr>
          <w:spacing w:val="28"/>
          <w:lang w:val="en-US"/>
        </w:rPr>
        <w:t xml:space="preserve"> </w:t>
      </w:r>
      <w:r w:rsidRPr="00BD212E">
        <w:rPr>
          <w:lang w:val="en-US"/>
        </w:rPr>
        <w:t>for</w:t>
      </w:r>
      <w:r w:rsidRPr="00BD212E">
        <w:rPr>
          <w:spacing w:val="31"/>
          <w:lang w:val="en-US"/>
        </w:rPr>
        <w:t xml:space="preserve"> </w:t>
      </w:r>
      <w:r w:rsidRPr="00BD212E">
        <w:rPr>
          <w:lang w:val="en-US"/>
        </w:rPr>
        <w:t>maintaining,</w:t>
      </w:r>
      <w:r w:rsidRPr="00BD212E">
        <w:rPr>
          <w:spacing w:val="21"/>
          <w:lang w:val="en-US"/>
        </w:rPr>
        <w:t xml:space="preserve"> </w:t>
      </w:r>
      <w:r w:rsidRPr="00BD212E">
        <w:rPr>
          <w:lang w:val="en-US"/>
        </w:rPr>
        <w:t>u</w:t>
      </w:r>
      <w:r w:rsidRPr="00BD212E">
        <w:rPr>
          <w:spacing w:val="-1"/>
          <w:lang w:val="en-US"/>
        </w:rPr>
        <w:t>p</w:t>
      </w:r>
      <w:r w:rsidRPr="00BD212E">
        <w:rPr>
          <w:lang w:val="en-US"/>
        </w:rPr>
        <w:t>dating</w:t>
      </w:r>
      <w:r w:rsidRPr="00BD212E">
        <w:rPr>
          <w:spacing w:val="25"/>
          <w:lang w:val="en-US"/>
        </w:rPr>
        <w:t xml:space="preserve"> </w:t>
      </w:r>
      <w:r w:rsidRPr="00BD212E">
        <w:rPr>
          <w:lang w:val="en-US"/>
        </w:rPr>
        <w:t>and disseminati</w:t>
      </w:r>
      <w:r w:rsidRPr="00BD212E">
        <w:rPr>
          <w:spacing w:val="-1"/>
          <w:lang w:val="en-US"/>
        </w:rPr>
        <w:t>n</w:t>
      </w:r>
      <w:r w:rsidRPr="00BD212E">
        <w:rPr>
          <w:lang w:val="en-US"/>
        </w:rPr>
        <w:t>g</w:t>
      </w:r>
      <w:r w:rsidRPr="00BD212E">
        <w:rPr>
          <w:spacing w:val="-13"/>
          <w:lang w:val="en-US"/>
        </w:rPr>
        <w:t xml:space="preserve"> </w:t>
      </w:r>
      <w:r w:rsidRPr="00BD212E">
        <w:rPr>
          <w:lang w:val="en-US"/>
        </w:rPr>
        <w:t>nautical</w:t>
      </w:r>
      <w:r w:rsidRPr="00BD212E">
        <w:rPr>
          <w:spacing w:val="-8"/>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associa</w:t>
      </w:r>
      <w:r w:rsidRPr="00BD212E">
        <w:rPr>
          <w:spacing w:val="-1"/>
          <w:lang w:val="en-US"/>
        </w:rPr>
        <w:t>t</w:t>
      </w:r>
      <w:r w:rsidRPr="00BD212E">
        <w:rPr>
          <w:lang w:val="en-US"/>
        </w:rPr>
        <w:t>ed</w:t>
      </w:r>
      <w:r w:rsidRPr="00BD212E">
        <w:rPr>
          <w:spacing w:val="-11"/>
          <w:lang w:val="en-US"/>
        </w:rPr>
        <w:t xml:space="preserve"> </w:t>
      </w:r>
      <w:r w:rsidRPr="00BD212E">
        <w:rPr>
          <w:lang w:val="en-US"/>
        </w:rPr>
        <w:t>publica</w:t>
      </w:r>
      <w:r w:rsidRPr="00BD212E">
        <w:rPr>
          <w:spacing w:val="-1"/>
          <w:lang w:val="en-US"/>
        </w:rPr>
        <w:t>t</w:t>
      </w:r>
      <w:r w:rsidRPr="00BD212E">
        <w:rPr>
          <w:lang w:val="en-US"/>
        </w:rPr>
        <w:t>ions</w:t>
      </w:r>
      <w:r w:rsidRPr="00BD212E">
        <w:rPr>
          <w:spacing w:val="-12"/>
          <w:lang w:val="en-US"/>
        </w:rPr>
        <w:t xml:space="preserve"> </w:t>
      </w:r>
      <w:r w:rsidRPr="00BD212E">
        <w:rPr>
          <w:lang w:val="en-US"/>
        </w:rPr>
        <w:t>(paper</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electro</w:t>
      </w:r>
      <w:r w:rsidRPr="00BD212E">
        <w:rPr>
          <w:spacing w:val="-1"/>
          <w:lang w:val="en-US"/>
        </w:rPr>
        <w:t>n</w:t>
      </w:r>
      <w:r w:rsidRPr="00BD212E">
        <w:rPr>
          <w:lang w:val="en-US"/>
        </w:rPr>
        <w:t>ic).</w:t>
      </w:r>
    </w:p>
    <w:p w14:paraId="102A9E2B" w14:textId="77777777" w:rsidR="00EC3CAF" w:rsidRDefault="00EC3CAF" w:rsidP="00EC3CAF">
      <w:pPr>
        <w:pStyle w:val="Heading2"/>
        <w:rPr>
          <w:lang w:val="en-US"/>
        </w:rPr>
      </w:pPr>
      <w:bookmarkStart w:id="138" w:name="_Toc526675717"/>
      <w:r>
        <w:rPr>
          <w:lang w:val="en-US"/>
        </w:rPr>
        <w:t>Emergency Procedures</w:t>
      </w:r>
      <w:bookmarkEnd w:id="138"/>
    </w:p>
    <w:p w14:paraId="4E028AB9" w14:textId="77777777" w:rsidR="007E17CF" w:rsidRPr="007E17CF" w:rsidRDefault="007E17CF" w:rsidP="007E17CF">
      <w:pPr>
        <w:pStyle w:val="Heading2separationline"/>
        <w:rPr>
          <w:lang w:val="en-US"/>
        </w:rPr>
      </w:pPr>
    </w:p>
    <w:p w14:paraId="5290B066" w14:textId="386A030A"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del w:id="139" w:author="Shahid Khan" w:date="2019-09-24T13:19:00Z">
        <w:r w:rsidRPr="00BD212E" w:rsidDel="007C68BC">
          <w:rPr>
            <w:lang w:val="en-US"/>
          </w:rPr>
          <w:delText>authority</w:delText>
        </w:r>
        <w:r w:rsidRPr="00BD212E" w:rsidDel="007C68BC">
          <w:rPr>
            <w:spacing w:val="4"/>
            <w:lang w:val="en-US"/>
          </w:rPr>
          <w:delText xml:space="preserve"> </w:delText>
        </w:r>
      </w:del>
      <w:ins w:id="140" w:author="Shahid Khan" w:date="2019-09-24T13:19:00Z">
        <w:r w:rsidR="007C68BC">
          <w:rPr>
            <w:lang w:val="en-US"/>
          </w:rPr>
          <w:t>pro</w:t>
        </w:r>
      </w:ins>
      <w:ins w:id="141" w:author="Shahid Khan" w:date="2019-09-24T13:20:00Z">
        <w:r w:rsidR="007C68BC">
          <w:rPr>
            <w:lang w:val="en-US"/>
          </w:rPr>
          <w:t>vider</w:t>
        </w:r>
      </w:ins>
      <w:ins w:id="142" w:author="Shahid Khan" w:date="2019-09-24T13:19:00Z">
        <w:r w:rsidR="007C68BC" w:rsidRPr="00BD212E">
          <w:rPr>
            <w:spacing w:val="4"/>
            <w:lang w:val="en-US"/>
          </w:rPr>
          <w:t xml:space="preserve"> </w:t>
        </w:r>
      </w:ins>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14:paraId="13CC270D" w14:textId="42C1B0D8" w:rsidR="00EC3CAF" w:rsidRPr="00BD212E" w:rsidRDefault="00EC3CAF" w:rsidP="00EC3CAF">
      <w:pPr>
        <w:pStyle w:val="Bullet1"/>
        <w:rPr>
          <w:lang w:val="en-US"/>
        </w:rPr>
      </w:pPr>
      <w:r w:rsidRPr="00BD212E">
        <w:rPr>
          <w:lang w:val="en-US"/>
        </w:rPr>
        <w:t>System</w:t>
      </w:r>
      <w:ins w:id="143" w:author="Shahid Khan" w:date="2019-09-24T13:25:00Z">
        <w:r w:rsidR="000731A3">
          <w:rPr>
            <w:lang w:val="en-US"/>
          </w:rPr>
          <w:t xml:space="preserve"> and equipment</w:t>
        </w:r>
      </w:ins>
      <w:r w:rsidRPr="00BD212E">
        <w:rPr>
          <w:spacing w:val="-7"/>
          <w:lang w:val="en-US"/>
        </w:rPr>
        <w:t xml:space="preserve"> </w:t>
      </w:r>
      <w:r w:rsidRPr="00BD212E">
        <w:rPr>
          <w:lang w:val="en-US"/>
        </w:rPr>
        <w:t>Fai</w:t>
      </w:r>
      <w:r w:rsidRPr="00BD212E">
        <w:rPr>
          <w:spacing w:val="2"/>
          <w:lang w:val="en-US"/>
        </w:rPr>
        <w:t>l</w:t>
      </w:r>
      <w:r w:rsidRPr="00BD212E">
        <w:rPr>
          <w:lang w:val="en-US"/>
        </w:rPr>
        <w:t>ure:</w:t>
      </w:r>
    </w:p>
    <w:p w14:paraId="1A02EA14"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7CDAB842"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DDBC89D"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14:paraId="23AC2CFE" w14:textId="11325340" w:rsidR="00EC3CAF" w:rsidRPr="00BD212E" w:rsidRDefault="00EC3CAF" w:rsidP="00EC3CAF">
      <w:pPr>
        <w:pStyle w:val="Bullet2"/>
        <w:rPr>
          <w:lang w:val="en-US"/>
        </w:rPr>
      </w:pPr>
      <w:r w:rsidRPr="00BD212E">
        <w:rPr>
          <w:lang w:val="en-US"/>
        </w:rPr>
        <w:t xml:space="preserve">Loss of </w:t>
      </w:r>
      <w:del w:id="144" w:author="Shahid Khan" w:date="2019-09-24T13:22:00Z">
        <w:r w:rsidRPr="00BD212E" w:rsidDel="007C68BC">
          <w:rPr>
            <w:lang w:val="en-US"/>
          </w:rPr>
          <w:delText xml:space="preserve">port </w:delText>
        </w:r>
      </w:del>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ins w:id="145" w:author="Shahid Khan" w:date="2019-09-24T13:22:00Z">
        <w:r w:rsidR="007C68BC">
          <w:rPr>
            <w:lang w:val="en-US"/>
          </w:rPr>
          <w:t>s</w:t>
        </w:r>
      </w:ins>
      <w:r w:rsidRPr="00BD212E">
        <w:rPr>
          <w:lang w:val="en-US"/>
        </w:rPr>
        <w:t>.</w:t>
      </w:r>
    </w:p>
    <w:p w14:paraId="1F46CCCA"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7A2B23EA"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proofErr w:type="spellStart"/>
      <w:r w:rsidRPr="00BD212E">
        <w:rPr>
          <w:lang w:val="en-US"/>
        </w:rPr>
        <w:t>centre</w:t>
      </w:r>
      <w:proofErr w:type="spellEnd"/>
      <w:r w:rsidRPr="00BD212E">
        <w:rPr>
          <w:lang w:val="en-US"/>
        </w:rPr>
        <w:t>;</w:t>
      </w:r>
    </w:p>
    <w:p w14:paraId="640DD399"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017B7DB6"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79925C85" w14:textId="77777777"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7EF45D5D"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7FAEB8AF"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6CF0142C" w14:textId="77777777" w:rsidR="00EC3CAF" w:rsidRPr="00BD212E"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5142CCE7"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0ABB8992"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57995CBC"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31878911" w14:textId="77777777" w:rsidR="007E30DF" w:rsidRDefault="00EC3CAF" w:rsidP="00DE2814">
      <w:pPr>
        <w:pStyle w:val="Heading1"/>
      </w:pPr>
      <w:bookmarkStart w:id="146" w:name="_Toc526675718"/>
      <w:r>
        <w:t>External VTS Procedures</w:t>
      </w:r>
      <w:bookmarkEnd w:id="146"/>
    </w:p>
    <w:p w14:paraId="37A212D0" w14:textId="77777777" w:rsidR="009F081F" w:rsidRPr="009F081F" w:rsidRDefault="009F081F" w:rsidP="009F081F">
      <w:pPr>
        <w:pStyle w:val="Heading1separatationline"/>
      </w:pPr>
    </w:p>
    <w:p w14:paraId="5FB893E5" w14:textId="4C311770" w:rsidR="00EC3CAF" w:rsidRPr="00BD212E" w:rsidRDefault="00EC3CAF" w:rsidP="00EC3CAF">
      <w:pPr>
        <w:pStyle w:val="BodyText"/>
        <w:rPr>
          <w:lang w:val="en-US"/>
        </w:rPr>
      </w:pPr>
      <w:r w:rsidRPr="00BD212E">
        <w:rPr>
          <w:lang w:val="en-US"/>
        </w:rPr>
        <w:t>VTS</w:t>
      </w:r>
      <w:r w:rsidRPr="00BD212E">
        <w:rPr>
          <w:spacing w:val="7"/>
          <w:lang w:val="en-US"/>
        </w:rPr>
        <w:t xml:space="preserve"> </w:t>
      </w:r>
      <w:del w:id="147" w:author="Shahid Khan" w:date="2019-09-24T13:31:00Z">
        <w:r w:rsidRPr="00BD212E" w:rsidDel="000731A3">
          <w:rPr>
            <w:lang w:val="en-US"/>
          </w:rPr>
          <w:delText>authorities</w:delText>
        </w:r>
        <w:r w:rsidRPr="00BD212E" w:rsidDel="000731A3">
          <w:rPr>
            <w:spacing w:val="1"/>
            <w:lang w:val="en-US"/>
          </w:rPr>
          <w:delText xml:space="preserve"> </w:delText>
        </w:r>
      </w:del>
      <w:ins w:id="148" w:author="Shahid Khan" w:date="2019-09-24T13:31:00Z">
        <w:r w:rsidR="000731A3">
          <w:rPr>
            <w:lang w:val="en-US"/>
          </w:rPr>
          <w:t>providers</w:t>
        </w:r>
        <w:r w:rsidR="000731A3" w:rsidRPr="00BD212E">
          <w:rPr>
            <w:spacing w:val="1"/>
            <w:lang w:val="en-US"/>
          </w:rPr>
          <w:t xml:space="preserve"> </w:t>
        </w:r>
      </w:ins>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r w:rsidRPr="00BD212E">
        <w:rPr>
          <w:lang w:val="en-US"/>
        </w:rPr>
        <w:t>procedures governing</w:t>
      </w:r>
      <w:r w:rsidRPr="00BD212E">
        <w:rPr>
          <w:spacing w:val="1"/>
          <w:lang w:val="en-US"/>
        </w:rPr>
        <w:t xml:space="preserve"> </w:t>
      </w:r>
      <w:r w:rsidRPr="00BD212E">
        <w:rPr>
          <w:lang w:val="en-US"/>
        </w:rPr>
        <w:t>routine</w:t>
      </w:r>
      <w:r w:rsidRPr="00BD212E">
        <w:rPr>
          <w:spacing w:val="4"/>
          <w:lang w:val="en-US"/>
        </w:rPr>
        <w:t xml:space="preserve"> </w:t>
      </w:r>
      <w:r w:rsidRPr="00BD212E">
        <w:rPr>
          <w:lang w:val="en-US"/>
        </w:rPr>
        <w:t>operati</w:t>
      </w:r>
      <w:r w:rsidRPr="00BD212E">
        <w:rPr>
          <w:spacing w:val="-1"/>
          <w:lang w:val="en-US"/>
        </w:rPr>
        <w:t>o</w:t>
      </w:r>
      <w:r w:rsidRPr="00BD212E">
        <w:rPr>
          <w:lang w:val="en-US"/>
        </w:rPr>
        <w:t>ns</w:t>
      </w:r>
      <w:r w:rsidRPr="00BD212E">
        <w:rPr>
          <w:spacing w:val="1"/>
          <w:lang w:val="en-US"/>
        </w:rPr>
        <w:t xml:space="preserve"> </w:t>
      </w:r>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 covering</w:t>
      </w:r>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proofErr w:type="spellStart"/>
      <w:r w:rsidRPr="00BD212E">
        <w:rPr>
          <w:lang w:val="en-US"/>
        </w:rPr>
        <w:lastRenderedPageBreak/>
        <w:t>s</w:t>
      </w:r>
      <w:r w:rsidRPr="00BD212E">
        <w:rPr>
          <w:spacing w:val="-1"/>
          <w:lang w:val="en-US"/>
        </w:rPr>
        <w:t>t</w:t>
      </w:r>
      <w:r w:rsidRPr="00BD212E">
        <w:rPr>
          <w:lang w:val="en-US"/>
        </w:rPr>
        <w:t>andardised</w:t>
      </w:r>
      <w:proofErr w:type="spellEnd"/>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r w:rsidRPr="00BD212E">
        <w:rPr>
          <w:spacing w:val="-1"/>
          <w:lang w:val="en-US"/>
        </w:rPr>
        <w:t>I</w:t>
      </w:r>
      <w:r w:rsidRPr="00BD212E">
        <w:rPr>
          <w:lang w:val="en-US"/>
        </w:rPr>
        <w:t>n</w:t>
      </w:r>
      <w:r w:rsidRPr="00BD212E">
        <w:rPr>
          <w:spacing w:val="31"/>
          <w:lang w:val="en-US"/>
        </w:rPr>
        <w:t xml:space="preserve"> </w:t>
      </w:r>
      <w:r w:rsidRPr="00BD212E">
        <w:rPr>
          <w:lang w:val="en-US"/>
        </w:rPr>
        <w:t>communications</w:t>
      </w:r>
      <w:r w:rsidRPr="00BD212E">
        <w:rPr>
          <w:spacing w:val="17"/>
          <w:lang w:val="en-US"/>
        </w:rPr>
        <w:t xml:space="preserve"> </w:t>
      </w:r>
      <w:r w:rsidRPr="00BD212E">
        <w:rPr>
          <w:lang w:val="en-US"/>
        </w:rPr>
        <w:t>with participating</w:t>
      </w:r>
      <w:r w:rsidRPr="00BD212E">
        <w:rPr>
          <w:spacing w:val="27"/>
          <w:lang w:val="en-US"/>
        </w:rPr>
        <w:t xml:space="preserve"> </w:t>
      </w:r>
      <w:r w:rsidRPr="00BD212E">
        <w:rPr>
          <w:lang w:val="en-US"/>
        </w:rPr>
        <w:t>vessels,</w:t>
      </w:r>
      <w:r w:rsidRPr="00BD212E">
        <w:rPr>
          <w:spacing w:val="32"/>
          <w:lang w:val="en-US"/>
        </w:rPr>
        <w:t xml:space="preserve"> </w:t>
      </w:r>
      <w:r w:rsidRPr="00BD212E">
        <w:rPr>
          <w:lang w:val="en-US"/>
        </w:rPr>
        <w:t>t</w:t>
      </w:r>
      <w:r w:rsidRPr="00BD212E">
        <w:rPr>
          <w:spacing w:val="-1"/>
          <w:lang w:val="en-US"/>
        </w:rPr>
        <w:t>h</w:t>
      </w:r>
      <w:r w:rsidRPr="00BD212E">
        <w:rPr>
          <w:lang w:val="en-US"/>
        </w:rPr>
        <w:t>e,</w:t>
      </w:r>
      <w:r w:rsidRPr="00BD212E">
        <w:rPr>
          <w:spacing w:val="36"/>
          <w:lang w:val="en-US"/>
        </w:rPr>
        <w:t xml:space="preserve"> </w:t>
      </w:r>
      <w:r w:rsidRPr="00BD212E">
        <w:rPr>
          <w:lang w:val="en-US"/>
        </w:rPr>
        <w:t>IMO</w:t>
      </w:r>
      <w:r w:rsidRPr="00BD212E">
        <w:rPr>
          <w:spacing w:val="36"/>
          <w:lang w:val="en-US"/>
        </w:rPr>
        <w:t xml:space="preserve"> </w:t>
      </w:r>
      <w:r w:rsidRPr="00BD212E">
        <w:rPr>
          <w:lang w:val="en-US"/>
        </w:rPr>
        <w:t>St</w:t>
      </w:r>
      <w:r w:rsidRPr="00BD212E">
        <w:rPr>
          <w:spacing w:val="1"/>
          <w:lang w:val="en-US"/>
        </w:rPr>
        <w:t>a</w:t>
      </w:r>
      <w:r w:rsidRPr="00BD212E">
        <w:rPr>
          <w:lang w:val="en-US"/>
        </w:rPr>
        <w:t>ndard</w:t>
      </w:r>
      <w:r w:rsidRPr="00BD212E">
        <w:rPr>
          <w:spacing w:val="31"/>
          <w:lang w:val="en-US"/>
        </w:rPr>
        <w:t xml:space="preserve"> </w:t>
      </w:r>
      <w:r w:rsidRPr="00BD212E">
        <w:rPr>
          <w:lang w:val="en-US"/>
        </w:rPr>
        <w:t>Marine</w:t>
      </w:r>
      <w:r w:rsidRPr="00BD212E">
        <w:rPr>
          <w:spacing w:val="33"/>
          <w:lang w:val="en-US"/>
        </w:rPr>
        <w:t xml:space="preserve"> </w:t>
      </w:r>
      <w:r w:rsidRPr="00BD212E">
        <w:rPr>
          <w:lang w:val="en-US"/>
        </w:rPr>
        <w:t>Communication</w:t>
      </w:r>
      <w:r w:rsidRPr="00BD212E">
        <w:rPr>
          <w:spacing w:val="25"/>
          <w:lang w:val="en-US"/>
        </w:rPr>
        <w:t xml:space="preserve"> </w:t>
      </w:r>
      <w:r w:rsidRPr="00BD212E">
        <w:rPr>
          <w:lang w:val="en-US"/>
        </w:rPr>
        <w:t>Phr</w:t>
      </w:r>
      <w:r w:rsidRPr="00BD212E">
        <w:rPr>
          <w:spacing w:val="-1"/>
          <w:lang w:val="en-US"/>
        </w:rPr>
        <w:t>a</w:t>
      </w:r>
      <w:r w:rsidRPr="00BD212E">
        <w:rPr>
          <w:lang w:val="en-US"/>
        </w:rPr>
        <w:t>ses</w:t>
      </w:r>
      <w:r w:rsidRPr="00BD212E">
        <w:rPr>
          <w:spacing w:val="32"/>
          <w:lang w:val="en-US"/>
        </w:rPr>
        <w:t xml:space="preserve"> </w:t>
      </w:r>
      <w:r w:rsidRPr="00BD212E">
        <w:rPr>
          <w:lang w:val="en-US"/>
        </w:rPr>
        <w:t>(SMCP)</w:t>
      </w:r>
      <w:r w:rsidRPr="00BD212E">
        <w:rPr>
          <w:spacing w:val="32"/>
          <w:lang w:val="en-US"/>
        </w:rPr>
        <w:t xml:space="preserve"> </w:t>
      </w:r>
      <w:r w:rsidRPr="00BD212E">
        <w:rPr>
          <w:lang w:val="en-US"/>
        </w:rPr>
        <w:t>(reference Resolution</w:t>
      </w:r>
      <w:r w:rsidRPr="00BD212E">
        <w:rPr>
          <w:spacing w:val="-11"/>
          <w:lang w:val="en-US"/>
        </w:rPr>
        <w:t xml:space="preserve"> </w:t>
      </w:r>
      <w:r w:rsidRPr="00BD212E">
        <w:rPr>
          <w:lang w:val="en-US"/>
        </w:rPr>
        <w:t>A.918(22))</w:t>
      </w:r>
      <w:ins w:id="149" w:author="Shahid Khan" w:date="2019-09-24T13:33:00Z">
        <w:r w:rsidR="000731A3">
          <w:rPr>
            <w:lang w:val="en-US"/>
          </w:rPr>
          <w:t xml:space="preserve"> and IALA Guideline G1132 – VTS VHF Voice Communication </w:t>
        </w:r>
      </w:ins>
      <w:ins w:id="150" w:author="Shahid Khan" w:date="2019-09-24T13:34:00Z">
        <w:r w:rsidR="000731A3">
          <w:rPr>
            <w:lang w:val="en-US"/>
          </w:rPr>
          <w:t xml:space="preserve">- </w:t>
        </w:r>
      </w:ins>
      <w:del w:id="151" w:author="Shahid Khan" w:date="2019-09-24T13:34:00Z">
        <w:r w:rsidRPr="00BD212E" w:rsidDel="000731A3">
          <w:rPr>
            <w:spacing w:val="-10"/>
            <w:lang w:val="en-US"/>
          </w:rPr>
          <w:delText xml:space="preserve"> </w:delText>
        </w:r>
      </w:del>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used</w:t>
      </w:r>
      <w:r w:rsidRPr="00BD212E">
        <w:rPr>
          <w:spacing w:val="-5"/>
          <w:lang w:val="en-US"/>
        </w:rPr>
        <w:t xml:space="preserve"> </w:t>
      </w:r>
      <w:r w:rsidRPr="00BD212E">
        <w:rPr>
          <w:lang w:val="en-US"/>
        </w:rPr>
        <w:t>whenev</w:t>
      </w:r>
      <w:r w:rsidRPr="00BD212E">
        <w:rPr>
          <w:spacing w:val="1"/>
          <w:lang w:val="en-US"/>
        </w:rPr>
        <w:t>e</w:t>
      </w:r>
      <w:r w:rsidRPr="00BD212E">
        <w:rPr>
          <w:lang w:val="en-US"/>
        </w:rPr>
        <w:t>r</w:t>
      </w:r>
      <w:r w:rsidRPr="00BD212E">
        <w:rPr>
          <w:spacing w:val="-10"/>
          <w:lang w:val="en-US"/>
        </w:rPr>
        <w:t xml:space="preserve"> </w:t>
      </w:r>
      <w:r w:rsidRPr="00BD212E">
        <w:rPr>
          <w:lang w:val="en-US"/>
        </w:rPr>
        <w:t>applicable.</w:t>
      </w:r>
    </w:p>
    <w:p w14:paraId="470EAC55" w14:textId="77777777" w:rsidR="00EC3CAF" w:rsidRDefault="00EC3CAF" w:rsidP="00EC3CAF">
      <w:pPr>
        <w:pStyle w:val="BodyText"/>
        <w:rPr>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r w:rsidRPr="00BD212E">
        <w:rPr>
          <w:lang w:val="en-US"/>
        </w:rPr>
        <w:t>topics</w:t>
      </w:r>
      <w:r w:rsidRPr="00BD212E">
        <w:rPr>
          <w:spacing w:val="4"/>
          <w:lang w:val="en-US"/>
        </w:rPr>
        <w:t xml:space="preserve"> </w:t>
      </w:r>
      <w:r w:rsidRPr="00BD212E">
        <w:rPr>
          <w:lang w:val="en-US"/>
        </w:rPr>
        <w:t>may</w:t>
      </w:r>
      <w:r w:rsidRPr="00BD212E">
        <w:rPr>
          <w:spacing w:val="7"/>
          <w:lang w:val="en-US"/>
        </w:rPr>
        <w:t xml:space="preserve"> </w:t>
      </w:r>
      <w:r w:rsidRPr="00BD212E">
        <w:rPr>
          <w:lang w:val="en-US"/>
        </w:rPr>
        <w:t>be</w:t>
      </w:r>
      <w:r w:rsidRPr="00BD212E">
        <w:rPr>
          <w:spacing w:val="8"/>
          <w:lang w:val="en-US"/>
        </w:rPr>
        <w:t xml:space="preserve"> </w:t>
      </w:r>
      <w:r w:rsidRPr="00BD212E">
        <w:rPr>
          <w:lang w:val="en-US"/>
        </w:rPr>
        <w:t>c</w:t>
      </w:r>
      <w:r w:rsidRPr="00BD212E">
        <w:rPr>
          <w:spacing w:val="1"/>
          <w:lang w:val="en-US"/>
        </w:rPr>
        <w:t>o</w:t>
      </w:r>
      <w:r w:rsidRPr="00BD212E">
        <w:rPr>
          <w:lang w:val="en-US"/>
        </w:rPr>
        <w:t>nsidered f</w:t>
      </w:r>
      <w:r w:rsidRPr="00BD212E">
        <w:rPr>
          <w:spacing w:val="-1"/>
          <w:lang w:val="en-US"/>
        </w:rPr>
        <w:t>o</w:t>
      </w:r>
      <w:r w:rsidRPr="00BD212E">
        <w:rPr>
          <w:lang w:val="en-US"/>
        </w:rPr>
        <w:t>r</w:t>
      </w:r>
      <w:r w:rsidRPr="00BD212E">
        <w:rPr>
          <w:spacing w:val="8"/>
          <w:lang w:val="en-US"/>
        </w:rPr>
        <w:t xml:space="preserve"> </w:t>
      </w:r>
      <w:r w:rsidRPr="00BD212E">
        <w:rPr>
          <w:lang w:val="en-US"/>
        </w:rPr>
        <w:t>inclusion. The</w:t>
      </w:r>
      <w:r w:rsidRPr="00BD212E">
        <w:rPr>
          <w:spacing w:val="7"/>
          <w:lang w:val="en-US"/>
        </w:rPr>
        <w:t xml:space="preserve"> </w:t>
      </w:r>
      <w:r w:rsidRPr="00BD212E">
        <w:rPr>
          <w:lang w:val="en-US"/>
        </w:rPr>
        <w:t>list</w:t>
      </w:r>
      <w:r w:rsidRPr="00BD212E">
        <w:rPr>
          <w:spacing w:val="7"/>
          <w:lang w:val="en-US"/>
        </w:rPr>
        <w:t xml:space="preserve"> </w:t>
      </w:r>
      <w:r w:rsidRPr="00BD212E">
        <w:rPr>
          <w:lang w:val="en-US"/>
        </w:rPr>
        <w:t>is</w:t>
      </w:r>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14:paraId="18F60130" w14:textId="77777777" w:rsidR="00EC3CAF" w:rsidRDefault="00EC3CAF" w:rsidP="00EC3CAF">
      <w:pPr>
        <w:pStyle w:val="Heading2"/>
        <w:rPr>
          <w:rFonts w:eastAsia="Arial"/>
          <w:lang w:val="en-US"/>
        </w:rPr>
      </w:pPr>
      <w:bookmarkStart w:id="152" w:name="_Toc526675719"/>
      <w:r>
        <w:rPr>
          <w:rFonts w:eastAsia="Arial"/>
          <w:lang w:val="en-US"/>
        </w:rPr>
        <w:t>Routine Procedures</w:t>
      </w:r>
      <w:bookmarkEnd w:id="152"/>
    </w:p>
    <w:p w14:paraId="30984CC7" w14:textId="77777777" w:rsidR="007E17CF" w:rsidRPr="007E17CF" w:rsidRDefault="007E17CF" w:rsidP="007E17CF">
      <w:pPr>
        <w:pStyle w:val="Heading2separationline"/>
        <w:rPr>
          <w:lang w:val="en-US"/>
        </w:rPr>
      </w:pPr>
    </w:p>
    <w:p w14:paraId="5DC64CED" w14:textId="77777777" w:rsidR="00EC3CAF" w:rsidRDefault="00EC3CAF" w:rsidP="00EC3CAF">
      <w:pPr>
        <w:pStyle w:val="Heading3"/>
        <w:rPr>
          <w:lang w:val="en-US"/>
        </w:rPr>
      </w:pPr>
      <w:bookmarkStart w:id="153" w:name="_Toc526675720"/>
      <w:r>
        <w:rPr>
          <w:lang w:val="en-US"/>
        </w:rPr>
        <w:t>Pre-Arrival Information</w:t>
      </w:r>
      <w:bookmarkEnd w:id="153"/>
    </w:p>
    <w:p w14:paraId="1B8209C0" w14:textId="3740872D"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ins w:id="154" w:author="Shahid Khan" w:date="2019-09-24T13:37:00Z">
        <w:r w:rsidR="007B4886">
          <w:rPr>
            <w:spacing w:val="2"/>
            <w:lang w:val="en-US"/>
          </w:rPr>
          <w:t>provider</w:t>
        </w:r>
      </w:ins>
      <w:ins w:id="155" w:author="Shahid Khan" w:date="2019-09-24T13:57:00Z">
        <w:r w:rsidR="00400443">
          <w:rPr>
            <w:spacing w:val="2"/>
            <w:lang w:val="en-US"/>
          </w:rPr>
          <w:t xml:space="preserve"> and / or Competent Auth</w:t>
        </w:r>
      </w:ins>
      <w:ins w:id="156" w:author="Shahid Khan" w:date="2019-09-24T13:58:00Z">
        <w:r w:rsidR="00400443">
          <w:rPr>
            <w:spacing w:val="2"/>
            <w:lang w:val="en-US"/>
          </w:rPr>
          <w:t>ority</w:t>
        </w:r>
      </w:ins>
      <w:del w:id="157" w:author="Shahid Khan" w:date="2019-09-24T13:37:00Z">
        <w:r w:rsidRPr="00BD212E" w:rsidDel="007B4886">
          <w:rPr>
            <w:lang w:val="en-US"/>
          </w:rPr>
          <w:delText>aut</w:delText>
        </w:r>
        <w:r w:rsidRPr="00BD212E" w:rsidDel="007B4886">
          <w:rPr>
            <w:spacing w:val="-1"/>
            <w:lang w:val="en-US"/>
          </w:rPr>
          <w:delText>h</w:delText>
        </w:r>
        <w:r w:rsidRPr="00BD212E" w:rsidDel="007B4886">
          <w:rPr>
            <w:lang w:val="en-US"/>
          </w:rPr>
          <w:delText>ority</w:delText>
        </w:r>
      </w:del>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6BCC292" w14:textId="29242D1E" w:rsidR="00EC3CAF" w:rsidRPr="00BD212E" w:rsidRDefault="00EC3CAF" w:rsidP="00EC3CAF">
      <w:pPr>
        <w:pStyle w:val="Bullet1"/>
        <w:rPr>
          <w:lang w:val="en-US"/>
        </w:rPr>
      </w:pPr>
      <w:r w:rsidRPr="00BD212E">
        <w:rPr>
          <w:lang w:val="en-US"/>
        </w:rPr>
        <w:t>Content</w:t>
      </w:r>
      <w:ins w:id="158" w:author="Shahid Khan" w:date="2019-09-24T13:35:00Z">
        <w:r w:rsidR="000731A3">
          <w:rPr>
            <w:lang w:val="en-US"/>
          </w:rPr>
          <w:t>s</w:t>
        </w:r>
      </w:ins>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14:paraId="7281413D" w14:textId="3E5A7A68" w:rsidR="00EC3CAF" w:rsidRPr="00BD212E" w:rsidRDefault="00EC3CAF" w:rsidP="00EC3CAF">
      <w:pPr>
        <w:pStyle w:val="Bullet2"/>
        <w:rPr>
          <w:lang w:val="en-US"/>
        </w:rPr>
      </w:pPr>
      <w:r w:rsidRPr="00BD212E">
        <w:rPr>
          <w:lang w:val="en-US"/>
        </w:rPr>
        <w:t xml:space="preserve">Route </w:t>
      </w:r>
      <w:del w:id="159" w:author="Shahid Khan" w:date="2019-09-24T13:50:00Z">
        <w:r w:rsidRPr="00BD212E" w:rsidDel="00314444">
          <w:rPr>
            <w:lang w:val="en-US"/>
          </w:rPr>
          <w:delText>p</w:delText>
        </w:r>
        <w:r w:rsidRPr="00BD212E" w:rsidDel="00314444">
          <w:rPr>
            <w:spacing w:val="-1"/>
            <w:lang w:val="en-US"/>
          </w:rPr>
          <w:delText>l</w:delText>
        </w:r>
        <w:r w:rsidRPr="00BD212E" w:rsidDel="00314444">
          <w:rPr>
            <w:lang w:val="en-US"/>
          </w:rPr>
          <w:delText>an</w:delText>
        </w:r>
      </w:del>
      <w:ins w:id="160" w:author="Shahid Khan" w:date="2019-09-24T13:50:00Z">
        <w:r w:rsidR="00314444">
          <w:rPr>
            <w:lang w:val="en-US"/>
          </w:rPr>
          <w:t>information</w:t>
        </w:r>
      </w:ins>
      <w:r w:rsidRPr="00BD212E">
        <w:rPr>
          <w:lang w:val="en-US"/>
        </w:rPr>
        <w:t>;</w:t>
      </w:r>
    </w:p>
    <w:p w14:paraId="63B0B812" w14:textId="77777777" w:rsidR="00EC3CAF" w:rsidRPr="00BD212E" w:rsidRDefault="00EC3CAF" w:rsidP="00EC3CAF">
      <w:pPr>
        <w:pStyle w:val="Bullet2"/>
        <w:rPr>
          <w:lang w:val="en-US"/>
        </w:rPr>
      </w:pPr>
      <w:r w:rsidRPr="00BD212E">
        <w:rPr>
          <w:lang w:val="en-US"/>
        </w:rPr>
        <w:t>ETA;</w:t>
      </w:r>
    </w:p>
    <w:p w14:paraId="0D926E92" w14:textId="54834C62" w:rsidR="00EC3CAF" w:rsidRPr="00A540E4" w:rsidRDefault="00EC3CAF" w:rsidP="00EC3CAF">
      <w:pPr>
        <w:pStyle w:val="Bullet2"/>
        <w:rPr>
          <w:ins w:id="161" w:author="Shahid Khan" w:date="2019-09-24T13:51:00Z"/>
          <w:rFonts w:eastAsia="Calibri"/>
          <w:lang w:val="en-US"/>
          <w:rPrChange w:id="162" w:author="Shahid Khan" w:date="2019-09-24T13:51:00Z">
            <w:rPr>
              <w:ins w:id="163" w:author="Shahid Khan" w:date="2019-09-24T13:51:00Z"/>
              <w:lang w:val="en-US"/>
            </w:rPr>
          </w:rPrChange>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14:paraId="4C162B3E" w14:textId="4BD4E777" w:rsidR="00A540E4" w:rsidRPr="00BD212E" w:rsidRDefault="00A540E4" w:rsidP="00EC3CAF">
      <w:pPr>
        <w:pStyle w:val="Bullet2"/>
        <w:rPr>
          <w:rFonts w:eastAsia="Calibri"/>
          <w:lang w:val="en-US"/>
        </w:rPr>
      </w:pPr>
      <w:ins w:id="164" w:author="Shahid Khan" w:date="2019-09-24T13:51:00Z">
        <w:r>
          <w:rPr>
            <w:lang w:val="en-US"/>
          </w:rPr>
          <w:t>Vess</w:t>
        </w:r>
      </w:ins>
      <w:ins w:id="165" w:author="Shahid Khan" w:date="2019-09-24T13:52:00Z">
        <w:r>
          <w:rPr>
            <w:lang w:val="en-US"/>
          </w:rPr>
          <w:t xml:space="preserve">el dimensions i.e. LOA, LBP, beam </w:t>
        </w:r>
        <w:proofErr w:type="spellStart"/>
        <w:r>
          <w:rPr>
            <w:lang w:val="en-US"/>
          </w:rPr>
          <w:t>etc</w:t>
        </w:r>
        <w:proofErr w:type="spellEnd"/>
        <w:r>
          <w:rPr>
            <w:lang w:val="en-US"/>
          </w:rPr>
          <w:t>;</w:t>
        </w:r>
      </w:ins>
    </w:p>
    <w:p w14:paraId="45A89D52" w14:textId="2270C141" w:rsidR="00EC3CAF" w:rsidRDefault="00EC3CAF" w:rsidP="00EC3CAF">
      <w:pPr>
        <w:pStyle w:val="Bullet2"/>
        <w:rPr>
          <w:ins w:id="166" w:author="Shahid Khan" w:date="2019-09-24T13:51:00Z"/>
          <w:lang w:val="en-US"/>
        </w:rPr>
      </w:pPr>
      <w:r w:rsidRPr="00BD212E">
        <w:rPr>
          <w:lang w:val="en-US"/>
        </w:rPr>
        <w:t xml:space="preserve">Vessel </w:t>
      </w:r>
      <w:proofErr w:type="spellStart"/>
      <w:r w:rsidRPr="00BD212E">
        <w:rPr>
          <w:lang w:val="en-US"/>
        </w:rPr>
        <w:t>dr</w:t>
      </w:r>
      <w:ins w:id="167" w:author="Shahid Khan" w:date="2019-09-24T13:51:00Z">
        <w:r w:rsidR="00A540E4">
          <w:rPr>
            <w:lang w:val="en-US"/>
          </w:rPr>
          <w:t>ft</w:t>
        </w:r>
      </w:ins>
      <w:proofErr w:type="spellEnd"/>
      <w:del w:id="168" w:author="Shahid Khan" w:date="2019-09-24T13:51:00Z">
        <w:r w:rsidRPr="00BD212E" w:rsidDel="00A540E4">
          <w:rPr>
            <w:lang w:val="en-US"/>
          </w:rPr>
          <w:delText>au</w:delText>
        </w:r>
        <w:r w:rsidRPr="00BD212E" w:rsidDel="00A540E4">
          <w:rPr>
            <w:spacing w:val="-1"/>
            <w:lang w:val="en-US"/>
          </w:rPr>
          <w:delText>g</w:delText>
        </w:r>
        <w:r w:rsidRPr="00BD212E" w:rsidDel="00A540E4">
          <w:rPr>
            <w:lang w:val="en-US"/>
          </w:rPr>
          <w:delText>ht</w:delText>
        </w:r>
      </w:del>
      <w:r w:rsidRPr="00BD212E">
        <w:rPr>
          <w:lang w:val="en-US"/>
        </w:rPr>
        <w:t>;</w:t>
      </w:r>
    </w:p>
    <w:p w14:paraId="09BD7833" w14:textId="52B50787" w:rsidR="00A540E4" w:rsidRPr="00BD212E" w:rsidRDefault="00A540E4" w:rsidP="00EC3CAF">
      <w:pPr>
        <w:pStyle w:val="Bullet2"/>
        <w:rPr>
          <w:lang w:val="en-US"/>
        </w:rPr>
      </w:pPr>
      <w:ins w:id="169" w:author="Shahid Khan" w:date="2019-09-24T13:51:00Z">
        <w:r>
          <w:rPr>
            <w:lang w:val="en-US"/>
          </w:rPr>
          <w:t>Air draft</w:t>
        </w:r>
      </w:ins>
    </w:p>
    <w:p w14:paraId="70A83B29" w14:textId="77777777"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r w:rsidRPr="00BD212E">
        <w:rPr>
          <w:lang w:val="en-US"/>
        </w:rPr>
        <w:t>car</w:t>
      </w:r>
      <w:r w:rsidRPr="00BD212E">
        <w:rPr>
          <w:spacing w:val="-1"/>
          <w:lang w:val="en-US"/>
        </w:rPr>
        <w:t>g</w:t>
      </w:r>
      <w:r w:rsidRPr="00BD212E">
        <w:rPr>
          <w:lang w:val="en-US"/>
        </w:rPr>
        <w:t>o details;</w:t>
      </w:r>
    </w:p>
    <w:p w14:paraId="00F29513" w14:textId="77777777"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14:paraId="754DB312" w14:textId="77777777"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14:paraId="40DBAA15" w14:textId="77777777"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14:paraId="4618C643" w14:textId="77777777"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14:paraId="3F7AE1FD" w14:textId="77777777" w:rsidR="00EC3CAF" w:rsidRPr="00BD212E" w:rsidRDefault="00EC3CAF" w:rsidP="00EC3CAF">
      <w:pPr>
        <w:pStyle w:val="Bullet1"/>
        <w:rPr>
          <w:lang w:val="en-US"/>
        </w:rPr>
      </w:pPr>
      <w:r w:rsidRPr="00BD212E">
        <w:rPr>
          <w:lang w:val="en-US"/>
        </w:rPr>
        <w:t>Processes</w:t>
      </w:r>
      <w:r w:rsidRPr="00BD212E">
        <w:rPr>
          <w:spacing w:val="-10"/>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ensure</w:t>
      </w:r>
      <w:r w:rsidRPr="00BD212E">
        <w:rPr>
          <w:spacing w:val="-7"/>
          <w:lang w:val="en-US"/>
        </w:rPr>
        <w:t xml:space="preserve"> </w:t>
      </w:r>
      <w:r w:rsidRPr="00BD212E">
        <w:rPr>
          <w:lang w:val="en-US"/>
        </w:rPr>
        <w:t>a</w:t>
      </w:r>
      <w:r w:rsidRPr="00BD212E">
        <w:rPr>
          <w:spacing w:val="-1"/>
          <w:lang w:val="en-US"/>
        </w:rPr>
        <w:t>d</w:t>
      </w:r>
      <w:r w:rsidRPr="00BD212E">
        <w:rPr>
          <w:lang w:val="en-US"/>
        </w:rPr>
        <w:t>vanced</w:t>
      </w:r>
      <w:r w:rsidRPr="00BD212E">
        <w:rPr>
          <w:spacing w:val="-10"/>
          <w:lang w:val="en-US"/>
        </w:rPr>
        <w:t xml:space="preserve"> </w:t>
      </w:r>
      <w:r w:rsidRPr="00BD212E">
        <w:rPr>
          <w:lang w:val="en-US"/>
        </w:rPr>
        <w:t>information</w:t>
      </w:r>
      <w:r w:rsidRPr="00BD212E">
        <w:rPr>
          <w:spacing w:val="-11"/>
          <w:lang w:val="en-US"/>
        </w:rPr>
        <w:t xml:space="preserve"> </w:t>
      </w:r>
      <w:r w:rsidRPr="00BD212E">
        <w:rPr>
          <w:lang w:val="en-US"/>
        </w:rPr>
        <w:t>has</w:t>
      </w:r>
      <w:r w:rsidRPr="00BD212E">
        <w:rPr>
          <w:spacing w:val="-4"/>
          <w:lang w:val="en-US"/>
        </w:rPr>
        <w:t xml:space="preserve"> </w:t>
      </w:r>
      <w:r w:rsidRPr="00BD212E">
        <w:rPr>
          <w:lang w:val="en-US"/>
        </w:rPr>
        <w:t>been</w:t>
      </w:r>
      <w:r w:rsidRPr="00BD212E">
        <w:rPr>
          <w:spacing w:val="-5"/>
          <w:lang w:val="en-US"/>
        </w:rPr>
        <w:t xml:space="preserve"> </w:t>
      </w:r>
      <w:r w:rsidRPr="00BD212E">
        <w:rPr>
          <w:lang w:val="en-US"/>
        </w:rPr>
        <w:t>obtai</w:t>
      </w:r>
      <w:r w:rsidRPr="00BD212E">
        <w:rPr>
          <w:spacing w:val="-1"/>
          <w:lang w:val="en-US"/>
        </w:rPr>
        <w:t>n</w:t>
      </w:r>
      <w:r w:rsidRPr="00BD212E">
        <w:rPr>
          <w:lang w:val="en-US"/>
        </w:rPr>
        <w:t>ed;</w:t>
      </w:r>
    </w:p>
    <w:p w14:paraId="683C851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14:paraId="74CACFEB"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14:paraId="23976149" w14:textId="77777777" w:rsidR="00EC3CAF" w:rsidRDefault="00EC3CAF" w:rsidP="00EC3CAF">
      <w:pPr>
        <w:pStyle w:val="Heading3"/>
        <w:rPr>
          <w:lang w:val="en-US"/>
        </w:rPr>
      </w:pPr>
      <w:bookmarkStart w:id="170" w:name="_Toc526675721"/>
      <w:r>
        <w:rPr>
          <w:lang w:val="en-US"/>
        </w:rPr>
        <w:t>Vessels Entering VTS Area</w:t>
      </w:r>
      <w:bookmarkEnd w:id="170"/>
    </w:p>
    <w:p w14:paraId="017BEB31" w14:textId="77777777"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r w:rsidRPr="00BD212E">
        <w:rPr>
          <w:lang w:val="en-US"/>
        </w:rPr>
        <w:t>procedures</w:t>
      </w:r>
      <w:r w:rsidRPr="00BD212E">
        <w:rPr>
          <w:spacing w:val="-11"/>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follo</w:t>
      </w:r>
      <w:r w:rsidRPr="00BD212E">
        <w:rPr>
          <w:spacing w:val="-1"/>
          <w:lang w:val="en-US"/>
        </w:rPr>
        <w:t>w</w:t>
      </w:r>
      <w:r w:rsidRPr="00BD212E">
        <w:rPr>
          <w:lang w:val="en-US"/>
        </w:rPr>
        <w:t>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14:paraId="09FA56B9" w14:textId="53B7150C"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w:t>
      </w:r>
      <w:ins w:id="171" w:author="Shahid Khan" w:date="2019-09-24T14:06:00Z">
        <w:r w:rsidR="00400443">
          <w:rPr>
            <w:lang w:val="en-US"/>
          </w:rPr>
          <w:t>,</w:t>
        </w:r>
      </w:ins>
      <w:r w:rsidRPr="00BD212E">
        <w:rPr>
          <w:lang w:val="en-US"/>
        </w:rPr>
        <w:t xml:space="preserve"> </w:t>
      </w:r>
      <w:ins w:id="172" w:author="Shahid Khan" w:date="2019-09-24T14:06:00Z">
        <w:r w:rsidR="00400443" w:rsidRPr="00BD212E">
          <w:rPr>
            <w:lang w:val="en-US"/>
          </w:rPr>
          <w:t xml:space="preserve">position </w:t>
        </w:r>
      </w:ins>
      <w:r w:rsidRPr="00BD212E">
        <w:rPr>
          <w:lang w:val="en-US"/>
        </w:rPr>
        <w:t>a</w:t>
      </w:r>
      <w:r w:rsidRPr="00BD212E">
        <w:rPr>
          <w:spacing w:val="1"/>
          <w:lang w:val="en-US"/>
        </w:rPr>
        <w:t>n</w:t>
      </w:r>
      <w:r w:rsidRPr="00BD212E">
        <w:rPr>
          <w:lang w:val="en-US"/>
        </w:rPr>
        <w:t>d</w:t>
      </w:r>
      <w:ins w:id="173" w:author="Shahid Khan" w:date="2019-09-24T14:06:00Z">
        <w:r w:rsidR="00400443">
          <w:rPr>
            <w:lang w:val="en-US"/>
          </w:rPr>
          <w:t xml:space="preserve"> intention</w:t>
        </w:r>
      </w:ins>
      <w:del w:id="174" w:author="Shahid Khan" w:date="2019-09-24T14:06:00Z">
        <w:r w:rsidRPr="00BD212E" w:rsidDel="00400443">
          <w:rPr>
            <w:lang w:val="en-US"/>
          </w:rPr>
          <w:delText xml:space="preserve"> position</w:delText>
        </w:r>
      </w:del>
      <w:r w:rsidRPr="00BD212E">
        <w:rPr>
          <w:lang w:val="en-US"/>
        </w:rPr>
        <w:t>;</w:t>
      </w:r>
    </w:p>
    <w:p w14:paraId="63DDB938" w14:textId="5E6F6E5D" w:rsidR="00EC3CAF" w:rsidRPr="00BD212E" w:rsidRDefault="00EC3CAF" w:rsidP="00EC3CAF">
      <w:pPr>
        <w:pStyle w:val="Bullet1"/>
        <w:rPr>
          <w:lang w:val="en-US"/>
        </w:rPr>
      </w:pPr>
      <w:r w:rsidRPr="00BD212E">
        <w:rPr>
          <w:lang w:val="en-US"/>
        </w:rPr>
        <w:t>Requireme</w:t>
      </w:r>
      <w:r w:rsidRPr="00BD212E">
        <w:rPr>
          <w:spacing w:val="1"/>
          <w:lang w:val="en-US"/>
        </w:rPr>
        <w:t>n</w:t>
      </w:r>
      <w:r w:rsidRPr="00BD212E">
        <w:rPr>
          <w:lang w:val="en-US"/>
        </w:rPr>
        <w:t>ts</w:t>
      </w:r>
      <w:r w:rsidRPr="00BD212E">
        <w:rPr>
          <w:spacing w:val="-14"/>
          <w:lang w:val="en-US"/>
        </w:rPr>
        <w:t xml:space="preserve"> </w:t>
      </w:r>
      <w:r w:rsidRPr="00BD212E">
        <w:rPr>
          <w:lang w:val="en-US"/>
        </w:rPr>
        <w:t>for</w:t>
      </w:r>
      <w:r w:rsidRPr="00BD212E">
        <w:rPr>
          <w:spacing w:val="-3"/>
          <w:lang w:val="en-US"/>
        </w:rPr>
        <w:t xml:space="preserve"> </w:t>
      </w:r>
      <w:del w:id="175" w:author="Shahid Khan" w:date="2019-09-24T14:05:00Z">
        <w:r w:rsidRPr="00BD212E" w:rsidDel="00400443">
          <w:rPr>
            <w:lang w:val="en-US"/>
          </w:rPr>
          <w:delText>ini</w:delText>
        </w:r>
        <w:r w:rsidRPr="00BD212E" w:rsidDel="00400443">
          <w:rPr>
            <w:spacing w:val="-1"/>
            <w:lang w:val="en-US"/>
          </w:rPr>
          <w:delText>t</w:delText>
        </w:r>
        <w:r w:rsidRPr="00BD212E" w:rsidDel="00400443">
          <w:rPr>
            <w:lang w:val="en-US"/>
          </w:rPr>
          <w:delText>ial</w:delText>
        </w:r>
      </w:del>
      <w:r w:rsidRPr="00BD212E">
        <w:rPr>
          <w:spacing w:val="-5"/>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which</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4C177FA8" w14:textId="77777777" w:rsidR="00EC3CAF" w:rsidRPr="00BD212E" w:rsidRDefault="00EC3CAF" w:rsidP="00EC3CAF">
      <w:pPr>
        <w:pStyle w:val="Bullet2"/>
        <w:rPr>
          <w:lang w:val="en-US"/>
        </w:rPr>
      </w:pPr>
      <w:r w:rsidRPr="00BD212E">
        <w:rPr>
          <w:lang w:val="en-US"/>
        </w:rPr>
        <w:t>Confirm re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14:paraId="3C893E2D" w14:textId="77777777"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14:paraId="78231EA2" w14:textId="77777777"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14:paraId="765B2855" w14:textId="0EB770BF" w:rsidR="00EC3CAF" w:rsidRPr="00BD212E" w:rsidRDefault="00EC3CAF" w:rsidP="00EC3CAF">
      <w:pPr>
        <w:pStyle w:val="Bullet2"/>
        <w:rPr>
          <w:lang w:val="en-US"/>
        </w:rPr>
      </w:pPr>
      <w:del w:id="176" w:author="Shahid Khan" w:date="2019-09-24T14:07:00Z">
        <w:r w:rsidRPr="00BD212E" w:rsidDel="00400443">
          <w:rPr>
            <w:lang w:val="en-US"/>
          </w:rPr>
          <w:delText xml:space="preserve">Establish </w:delText>
        </w:r>
      </w:del>
      <w:r w:rsidR="00A804E3" w:rsidRPr="00BD212E">
        <w:rPr>
          <w:lang w:val="en-US"/>
        </w:rPr>
        <w:t>C</w:t>
      </w:r>
      <w:r w:rsidR="00A804E3" w:rsidRPr="00BD212E">
        <w:rPr>
          <w:spacing w:val="-1"/>
          <w:lang w:val="en-US"/>
        </w:rPr>
        <w:t>o</w:t>
      </w:r>
      <w:r w:rsidR="00A804E3" w:rsidRPr="00BD212E">
        <w:rPr>
          <w:lang w:val="en-US"/>
        </w:rPr>
        <w:t>mplia</w:t>
      </w:r>
      <w:r w:rsidR="00A804E3" w:rsidRPr="00BD212E">
        <w:rPr>
          <w:spacing w:val="-1"/>
          <w:lang w:val="en-US"/>
        </w:rPr>
        <w:t>n</w:t>
      </w:r>
      <w:r w:rsidR="00A804E3" w:rsidRPr="00BD212E">
        <w:rPr>
          <w:spacing w:val="1"/>
          <w:lang w:val="en-US"/>
        </w:rPr>
        <w:t>c</w:t>
      </w:r>
      <w:r w:rsidR="00A804E3" w:rsidRPr="00BD212E">
        <w:rPr>
          <w:lang w:val="en-US"/>
        </w:rPr>
        <w:t xml:space="preserve">e </w:t>
      </w:r>
      <w:r w:rsidRPr="00BD212E">
        <w:rPr>
          <w:lang w:val="en-US"/>
        </w:rPr>
        <w:t>with</w:t>
      </w:r>
      <w:r w:rsidRPr="00BD212E">
        <w:rPr>
          <w:spacing w:val="-1"/>
          <w:lang w:val="en-US"/>
        </w:rPr>
        <w:t xml:space="preserve"> </w:t>
      </w:r>
      <w:ins w:id="177" w:author="Shahid Khan" w:date="2019-09-24T14:08:00Z">
        <w:r w:rsidR="00A804E3">
          <w:rPr>
            <w:spacing w:val="-1"/>
            <w:lang w:val="en-US"/>
          </w:rPr>
          <w:t xml:space="preserve">International and National </w:t>
        </w:r>
      </w:ins>
      <w:del w:id="178" w:author="Shahid Khan" w:date="2019-09-24T14:08:00Z">
        <w:r w:rsidRPr="00BD212E" w:rsidDel="00A804E3">
          <w:rPr>
            <w:lang w:val="en-US"/>
          </w:rPr>
          <w:delText xml:space="preserve">IMO </w:delText>
        </w:r>
      </w:del>
      <w:r w:rsidRPr="00BD212E">
        <w:rPr>
          <w:lang w:val="en-US"/>
        </w:rPr>
        <w:t>requ</w:t>
      </w:r>
      <w:r w:rsidRPr="00BD212E">
        <w:rPr>
          <w:spacing w:val="-1"/>
          <w:lang w:val="en-US"/>
        </w:rPr>
        <w:t>i</w:t>
      </w:r>
      <w:r w:rsidRPr="00BD212E">
        <w:rPr>
          <w:lang w:val="en-US"/>
        </w:rPr>
        <w:t>r</w:t>
      </w:r>
      <w:r w:rsidRPr="00BD212E">
        <w:rPr>
          <w:spacing w:val="-1"/>
          <w:lang w:val="en-US"/>
        </w:rPr>
        <w:t>e</w:t>
      </w:r>
      <w:r w:rsidRPr="00BD212E">
        <w:rPr>
          <w:lang w:val="en-US"/>
        </w:rPr>
        <w:t>men</w:t>
      </w:r>
      <w:r w:rsidRPr="00BD212E">
        <w:rPr>
          <w:spacing w:val="-1"/>
          <w:lang w:val="en-US"/>
        </w:rPr>
        <w:t>t</w:t>
      </w:r>
      <w:r w:rsidRPr="00BD212E">
        <w:rPr>
          <w:lang w:val="en-US"/>
        </w:rPr>
        <w:t>s</w:t>
      </w:r>
      <w:r w:rsidRPr="00BD212E">
        <w:rPr>
          <w:spacing w:val="55"/>
          <w:lang w:val="en-US"/>
        </w:rPr>
        <w:t xml:space="preserve"> </w:t>
      </w:r>
      <w:r w:rsidRPr="00BD212E">
        <w:rPr>
          <w:lang w:val="en-US"/>
        </w:rPr>
        <w:t>(ch</w:t>
      </w:r>
      <w:r w:rsidRPr="00BD212E">
        <w:rPr>
          <w:spacing w:val="-1"/>
          <w:lang w:val="en-US"/>
        </w:rPr>
        <w:t>a</w:t>
      </w:r>
      <w:r w:rsidRPr="00BD212E">
        <w:rPr>
          <w:lang w:val="en-US"/>
        </w:rPr>
        <w:t>r</w:t>
      </w:r>
      <w:r w:rsidRPr="00BD212E">
        <w:rPr>
          <w:spacing w:val="-2"/>
          <w:lang w:val="en-US"/>
        </w:rPr>
        <w:t>t</w:t>
      </w:r>
      <w:r w:rsidRPr="00BD212E">
        <w:rPr>
          <w:lang w:val="en-US"/>
        </w:rPr>
        <w:t xml:space="preserve">s and </w:t>
      </w:r>
      <w:r w:rsidRPr="00BD212E">
        <w:rPr>
          <w:spacing w:val="-1"/>
          <w:lang w:val="en-US"/>
        </w:rPr>
        <w:t>p</w:t>
      </w:r>
      <w:r w:rsidRPr="00BD212E">
        <w:rPr>
          <w:lang w:val="en-US"/>
        </w:rPr>
        <w:t>ubl</w:t>
      </w:r>
      <w:r w:rsidRPr="00BD212E">
        <w:rPr>
          <w:spacing w:val="-1"/>
          <w:lang w:val="en-US"/>
        </w:rPr>
        <w:t>i</w:t>
      </w:r>
      <w:r w:rsidRPr="00BD212E">
        <w:rPr>
          <w:spacing w:val="1"/>
          <w:lang w:val="en-US"/>
        </w:rPr>
        <w:t>c</w:t>
      </w:r>
      <w:r w:rsidRPr="00BD212E">
        <w:rPr>
          <w:spacing w:val="-1"/>
          <w:lang w:val="en-US"/>
        </w:rPr>
        <w:t>a</w:t>
      </w:r>
      <w:r w:rsidRPr="00BD212E">
        <w:rPr>
          <w:lang w:val="en-US"/>
        </w:rPr>
        <w:t xml:space="preserve">tions, </w:t>
      </w:r>
      <w:ins w:id="179" w:author="Shahid Khan" w:date="2019-09-24T14:19:00Z">
        <w:r w:rsidR="00027943">
          <w:rPr>
            <w:lang w:val="en-US"/>
          </w:rPr>
          <w:t xml:space="preserve">voyage or </w:t>
        </w:r>
      </w:ins>
      <w:r w:rsidRPr="00BD212E">
        <w:rPr>
          <w:lang w:val="en-US"/>
        </w:rPr>
        <w:t>p</w:t>
      </w:r>
      <w:r w:rsidRPr="00BD212E">
        <w:rPr>
          <w:spacing w:val="-1"/>
          <w:lang w:val="en-US"/>
        </w:rPr>
        <w:t>a</w:t>
      </w:r>
      <w:r w:rsidRPr="00BD212E">
        <w:rPr>
          <w:lang w:val="en-US"/>
        </w:rPr>
        <w:t>ssa</w:t>
      </w:r>
      <w:r w:rsidRPr="00BD212E">
        <w:rPr>
          <w:spacing w:val="-1"/>
          <w:lang w:val="en-US"/>
        </w:rPr>
        <w:t>g</w:t>
      </w:r>
      <w:r w:rsidRPr="00BD212E">
        <w:rPr>
          <w:lang w:val="en-US"/>
        </w:rPr>
        <w:t>e plan</w:t>
      </w:r>
      <w:ins w:id="180" w:author="Shahid Khan" w:date="2019-09-24T14:19:00Z">
        <w:r w:rsidR="00027943">
          <w:rPr>
            <w:lang w:val="en-US"/>
          </w:rPr>
          <w:t>s</w:t>
        </w:r>
      </w:ins>
      <w:r w:rsidRPr="00BD212E">
        <w:rPr>
          <w:lang w:val="en-US"/>
        </w:rPr>
        <w:t xml:space="preserve">, </w:t>
      </w:r>
      <w:del w:id="181" w:author="Shahid Khan" w:date="2019-09-24T14:14:00Z">
        <w:r w:rsidRPr="00BD212E" w:rsidDel="00A804E3">
          <w:rPr>
            <w:lang w:val="en-US"/>
          </w:rPr>
          <w:delText>mec</w:delText>
        </w:r>
        <w:r w:rsidRPr="00BD212E" w:rsidDel="00A804E3">
          <w:rPr>
            <w:spacing w:val="-1"/>
            <w:lang w:val="en-US"/>
          </w:rPr>
          <w:delText>h</w:delText>
        </w:r>
        <w:r w:rsidRPr="00BD212E" w:rsidDel="00A804E3">
          <w:rPr>
            <w:lang w:val="en-US"/>
          </w:rPr>
          <w:delText>an</w:delText>
        </w:r>
        <w:r w:rsidRPr="00BD212E" w:rsidDel="00A804E3">
          <w:rPr>
            <w:spacing w:val="-1"/>
            <w:lang w:val="en-US"/>
          </w:rPr>
          <w:delText>i</w:delText>
        </w:r>
        <w:r w:rsidRPr="00BD212E" w:rsidDel="00A804E3">
          <w:rPr>
            <w:lang w:val="en-US"/>
          </w:rPr>
          <w:delText>cal</w:delText>
        </w:r>
      </w:del>
      <w:ins w:id="182" w:author="Shahid Khan" w:date="2019-09-24T14:14:00Z">
        <w:r w:rsidR="00A804E3">
          <w:rPr>
            <w:lang w:val="en-US"/>
          </w:rPr>
          <w:t>defects</w:t>
        </w:r>
      </w:ins>
      <w:ins w:id="183" w:author="Shahid Khan" w:date="2019-09-24T14:15:00Z">
        <w:r w:rsidR="00A804E3">
          <w:rPr>
            <w:lang w:val="en-US"/>
          </w:rPr>
          <w:t xml:space="preserve"> </w:t>
        </w:r>
      </w:ins>
      <w:ins w:id="184" w:author="Shahid Khan" w:date="2019-09-24T14:17:00Z">
        <w:r w:rsidR="00A804E3">
          <w:rPr>
            <w:lang w:val="en-US"/>
          </w:rPr>
          <w:t>or</w:t>
        </w:r>
      </w:ins>
      <w:ins w:id="185" w:author="Shahid Khan" w:date="2019-09-24T14:15:00Z">
        <w:r w:rsidR="00A804E3">
          <w:rPr>
            <w:lang w:val="en-US"/>
          </w:rPr>
          <w:t xml:space="preserve"> </w:t>
        </w:r>
      </w:ins>
      <w:del w:id="186" w:author="Shahid Khan" w:date="2019-09-24T14:13:00Z">
        <w:r w:rsidRPr="00BD212E" w:rsidDel="00A804E3">
          <w:rPr>
            <w:lang w:val="en-US"/>
          </w:rPr>
          <w:delText xml:space="preserve"> </w:delText>
        </w:r>
      </w:del>
      <w:proofErr w:type="spellStart"/>
      <w:r w:rsidRPr="00BD212E">
        <w:rPr>
          <w:spacing w:val="-1"/>
          <w:lang w:val="en-US"/>
        </w:rPr>
        <w:t>d</w:t>
      </w:r>
      <w:r w:rsidRPr="00BD212E">
        <w:rPr>
          <w:lang w:val="en-US"/>
        </w:rPr>
        <w:t>ef</w:t>
      </w:r>
      <w:ins w:id="187" w:author="Shahid Khan" w:date="2019-09-24T14:15:00Z">
        <w:r w:rsidR="00A804E3">
          <w:rPr>
            <w:lang w:val="en-US"/>
          </w:rPr>
          <w:t>i</w:t>
        </w:r>
      </w:ins>
      <w:del w:id="188" w:author="Shahid Khan" w:date="2019-09-24T14:15:00Z">
        <w:r w:rsidRPr="00BD212E" w:rsidDel="00A804E3">
          <w:rPr>
            <w:lang w:val="en-US"/>
          </w:rPr>
          <w:delText>e</w:delText>
        </w:r>
      </w:del>
      <w:r w:rsidRPr="00BD212E">
        <w:rPr>
          <w:lang w:val="en-US"/>
        </w:rPr>
        <w:t>c</w:t>
      </w:r>
      <w:ins w:id="189" w:author="Shahid Khan" w:date="2019-09-24T14:14:00Z">
        <w:r w:rsidR="00A804E3">
          <w:rPr>
            <w:lang w:val="en-US"/>
          </w:rPr>
          <w:t>iencies</w:t>
        </w:r>
      </w:ins>
      <w:del w:id="190" w:author="Shahid Khan" w:date="2019-09-24T14:13:00Z">
        <w:r w:rsidRPr="00BD212E" w:rsidDel="00A804E3">
          <w:rPr>
            <w:lang w:val="en-US"/>
          </w:rPr>
          <w:delText>t</w:delText>
        </w:r>
      </w:del>
      <w:r w:rsidRPr="00BD212E">
        <w:rPr>
          <w:lang w:val="en-US"/>
        </w:rPr>
        <w:t>s</w:t>
      </w:r>
      <w:proofErr w:type="spellEnd"/>
      <w:ins w:id="191" w:author="Shahid Khan" w:date="2019-09-24T14:18:00Z">
        <w:r w:rsidR="006C1521">
          <w:rPr>
            <w:lang w:val="en-US"/>
          </w:rPr>
          <w:t xml:space="preserve"> </w:t>
        </w:r>
        <w:r w:rsidR="006C1521" w:rsidRPr="0037448A">
          <w:t>such as navigation or manoeuvring equipment failure</w:t>
        </w:r>
      </w:ins>
      <w:del w:id="192" w:author="Shahid Khan" w:date="2019-09-24T14:10:00Z">
        <w:r w:rsidRPr="00BD212E" w:rsidDel="00A804E3">
          <w:rPr>
            <w:lang w:val="en-US"/>
          </w:rPr>
          <w:delText>, p</w:delText>
        </w:r>
        <w:r w:rsidRPr="00BD212E" w:rsidDel="00A804E3">
          <w:rPr>
            <w:spacing w:val="-1"/>
            <w:lang w:val="en-US"/>
          </w:rPr>
          <w:delText>e</w:delText>
        </w:r>
        <w:r w:rsidRPr="00BD212E" w:rsidDel="00A804E3">
          <w:rPr>
            <w:lang w:val="en-US"/>
          </w:rPr>
          <w:delText>rs</w:delText>
        </w:r>
        <w:r w:rsidRPr="00BD212E" w:rsidDel="00A804E3">
          <w:rPr>
            <w:spacing w:val="-1"/>
            <w:lang w:val="en-US"/>
          </w:rPr>
          <w:delText>o</w:delText>
        </w:r>
        <w:r w:rsidRPr="00BD212E" w:rsidDel="00A804E3">
          <w:rPr>
            <w:lang w:val="en-US"/>
          </w:rPr>
          <w:delText>nnel shortfal</w:delText>
        </w:r>
        <w:r w:rsidRPr="00BD212E" w:rsidDel="00A804E3">
          <w:rPr>
            <w:spacing w:val="-1"/>
            <w:lang w:val="en-US"/>
          </w:rPr>
          <w:delText>l</w:delText>
        </w:r>
        <w:r w:rsidRPr="00BD212E" w:rsidDel="00A804E3">
          <w:rPr>
            <w:lang w:val="en-US"/>
          </w:rPr>
          <w:delText>s</w:delText>
        </w:r>
      </w:del>
      <w:r w:rsidRPr="00BD212E">
        <w:rPr>
          <w:lang w:val="en-US"/>
        </w:rPr>
        <w:t>).</w:t>
      </w:r>
    </w:p>
    <w:p w14:paraId="22272BE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14:paraId="53CC33D4" w14:textId="77777777" w:rsidR="00EC3CAF" w:rsidRDefault="00EC3CAF" w:rsidP="00EC3CAF">
      <w:pPr>
        <w:pStyle w:val="Heading3"/>
        <w:rPr>
          <w:lang w:val="en-US"/>
        </w:rPr>
      </w:pPr>
      <w:bookmarkStart w:id="193" w:name="_Toc526675722"/>
      <w:r>
        <w:rPr>
          <w:lang w:val="en-US"/>
        </w:rPr>
        <w:lastRenderedPageBreak/>
        <w:t>Vessels Within VTS Area</w:t>
      </w:r>
      <w:bookmarkEnd w:id="193"/>
    </w:p>
    <w:p w14:paraId="5BED2FF8" w14:textId="77777777"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t</w:t>
      </w:r>
      <w:r w:rsidRPr="00BD212E">
        <w:rPr>
          <w:spacing w:val="-1"/>
          <w:lang w:val="en-US"/>
        </w:rPr>
        <w:t>r</w:t>
      </w:r>
      <w:r w:rsidRPr="00BD212E">
        <w:rPr>
          <w:lang w:val="en-US"/>
        </w:rPr>
        <w:t>ansiting</w:t>
      </w:r>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355622C6" w14:textId="77777777" w:rsidR="005733F7" w:rsidRPr="007E17CF" w:rsidRDefault="005733F7" w:rsidP="005733F7">
      <w:pPr>
        <w:pStyle w:val="Heading4"/>
        <w:rPr>
          <w:rFonts w:eastAsia="Arial"/>
          <w:b w:val="0"/>
          <w:lang w:val="en-US"/>
        </w:rPr>
      </w:pPr>
      <w:r w:rsidRPr="007E17CF">
        <w:rPr>
          <w:rFonts w:eastAsia="Arial"/>
          <w:b w:val="0"/>
          <w:lang w:val="en-US"/>
        </w:rPr>
        <w:t>Mandatory Participation</w:t>
      </w:r>
    </w:p>
    <w:p w14:paraId="4480CC10" w14:textId="7906D90B" w:rsidR="005733F7" w:rsidRPr="00BD212E" w:rsidRDefault="005733F7" w:rsidP="005733F7">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 of repo</w:t>
      </w:r>
      <w:r w:rsidRPr="00BD212E">
        <w:rPr>
          <w:spacing w:val="-1"/>
          <w:lang w:val="en-US"/>
        </w:rPr>
        <w:t>r</w:t>
      </w:r>
      <w:r w:rsidRPr="00BD212E">
        <w:rPr>
          <w:lang w:val="en-US"/>
        </w:rPr>
        <w:t>ting requir</w:t>
      </w:r>
      <w:r w:rsidRPr="00BD212E">
        <w:rPr>
          <w:spacing w:val="-1"/>
          <w:lang w:val="en-US"/>
        </w:rPr>
        <w:t>e</w:t>
      </w:r>
      <w:r w:rsidRPr="00BD212E">
        <w:rPr>
          <w:lang w:val="en-US"/>
        </w:rPr>
        <w:t>ments</w:t>
      </w:r>
      <w:del w:id="194" w:author="Shahid Khan" w:date="2019-09-24T14:25:00Z">
        <w:r w:rsidRPr="00BD212E" w:rsidDel="00027943">
          <w:rPr>
            <w:lang w:val="en-US"/>
          </w:rPr>
          <w:delText xml:space="preserve"> for the catego</w:delText>
        </w:r>
        <w:r w:rsidRPr="00BD212E" w:rsidDel="00027943">
          <w:rPr>
            <w:spacing w:val="-1"/>
            <w:lang w:val="en-US"/>
          </w:rPr>
          <w:delText>r</w:delText>
        </w:r>
        <w:r w:rsidRPr="00BD212E" w:rsidDel="00027943">
          <w:rPr>
            <w:lang w:val="en-US"/>
          </w:rPr>
          <w:delText xml:space="preserve">y/categories </w:delText>
        </w:r>
      </w:del>
      <w:del w:id="195" w:author="Shahid Khan" w:date="2019-09-24T14:24:00Z">
        <w:r w:rsidRPr="00BD212E" w:rsidDel="00027943">
          <w:rPr>
            <w:spacing w:val="38"/>
            <w:lang w:val="en-US"/>
          </w:rPr>
          <w:delText xml:space="preserve"> </w:delText>
        </w:r>
      </w:del>
      <w:del w:id="196" w:author="Shahid Khan" w:date="2019-09-24T14:25:00Z">
        <w:r w:rsidRPr="00BD212E" w:rsidDel="00027943">
          <w:rPr>
            <w:lang w:val="en-US"/>
          </w:rPr>
          <w:delText>of service provided</w:delText>
        </w:r>
      </w:del>
      <w:r w:rsidRPr="00BD212E">
        <w:rPr>
          <w:lang w:val="en-US"/>
        </w:rPr>
        <w:t>;</w:t>
      </w:r>
    </w:p>
    <w:p w14:paraId="1C215C41" w14:textId="521F1817" w:rsidR="005733F7" w:rsidRPr="00BD212E" w:rsidRDefault="005733F7" w:rsidP="005733F7">
      <w:pPr>
        <w:pStyle w:val="Bullet1"/>
        <w:rPr>
          <w:lang w:val="en-US"/>
        </w:rPr>
      </w:pPr>
      <w:r w:rsidRPr="00BD212E">
        <w:rPr>
          <w:lang w:val="en-US"/>
        </w:rPr>
        <w:t>Provision</w:t>
      </w:r>
      <w:ins w:id="197" w:author="Shahid Khan" w:date="2019-09-24T14:29:00Z">
        <w:r w:rsidR="00A809D7">
          <w:rPr>
            <w:lang w:val="en-US"/>
          </w:rPr>
          <w:t xml:space="preserve"> or exchange</w:t>
        </w:r>
      </w:ins>
      <w:ins w:id="198" w:author="Shahid Khan" w:date="2019-09-24T15:31:00Z">
        <w:r w:rsidR="005B2A18">
          <w:rPr>
            <w:lang w:val="en-US"/>
          </w:rPr>
          <w:t xml:space="preserve"> (AIS, VDES or other</w:t>
        </w:r>
      </w:ins>
      <w:ins w:id="199" w:author="Shahid Khan" w:date="2019-09-24T15:32:00Z">
        <w:r w:rsidR="005B2A18">
          <w:rPr>
            <w:lang w:val="en-US"/>
          </w:rPr>
          <w:t xml:space="preserve"> means</w:t>
        </w:r>
      </w:ins>
      <w:ins w:id="200" w:author="Shahid Khan" w:date="2019-09-24T15:31:00Z">
        <w:r w:rsidR="005B2A18">
          <w:rPr>
            <w:lang w:val="en-US"/>
          </w:rPr>
          <w:t>)</w:t>
        </w:r>
      </w:ins>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del w:id="201" w:author="Shahid Khan" w:date="2019-09-24T14:27:00Z">
        <w:r w:rsidRPr="00BD212E" w:rsidDel="00027943">
          <w:rPr>
            <w:lang w:val="en-US"/>
          </w:rPr>
          <w:delText>O</w:delText>
        </w:r>
      </w:del>
      <w:r w:rsidRPr="00BD212E">
        <w:rPr>
          <w:lang w:val="en-US"/>
        </w:rPr>
        <w:t>,</w:t>
      </w:r>
      <w:r w:rsidRPr="00BD212E">
        <w:rPr>
          <w:spacing w:val="-7"/>
          <w:lang w:val="en-US"/>
        </w:rPr>
        <w:t xml:space="preserve"> </w:t>
      </w:r>
      <w:r w:rsidRPr="00BD212E">
        <w:rPr>
          <w:lang w:val="en-US"/>
        </w:rPr>
        <w:t>including:</w:t>
      </w:r>
    </w:p>
    <w:p w14:paraId="46DCE64E" w14:textId="77777777" w:rsidR="005733F7" w:rsidRPr="00BD212E" w:rsidRDefault="005733F7" w:rsidP="005733F7">
      <w:pPr>
        <w:pStyle w:val="Bullet2"/>
        <w:rPr>
          <w:lang w:val="en-US"/>
        </w:rPr>
      </w:pPr>
      <w:r w:rsidRPr="00BD212E">
        <w:rPr>
          <w:lang w:val="en-US"/>
        </w:rPr>
        <w:t>Environmental conditions;</w:t>
      </w:r>
    </w:p>
    <w:p w14:paraId="237C1D1F" w14:textId="77777777"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14:paraId="6B75FF7B" w14:textId="77777777" w:rsidR="005733F7" w:rsidRPr="00BD212E" w:rsidRDefault="005733F7" w:rsidP="005733F7">
      <w:pPr>
        <w:pStyle w:val="Bullet2"/>
        <w:rPr>
          <w:lang w:val="en-US"/>
        </w:rPr>
      </w:pPr>
      <w:r w:rsidRPr="00BD212E">
        <w:rPr>
          <w:lang w:val="en-US"/>
        </w:rPr>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14:paraId="28D70DFE" w14:textId="77777777"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14:paraId="5D4089EF" w14:textId="77777777" w:rsidR="005733F7" w:rsidRPr="00BD212E" w:rsidRDefault="005733F7" w:rsidP="005733F7">
      <w:pPr>
        <w:pStyle w:val="Bullet2"/>
        <w:rPr>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p>
    <w:p w14:paraId="0FF88CAA" w14:textId="2D64D6FA"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ins w:id="202" w:author="Shahid Khan" w:date="2019-09-24T15:20:00Z">
        <w:r w:rsidR="00433DA3">
          <w:rPr>
            <w:lang w:val="en-US"/>
          </w:rPr>
          <w:t>,</w:t>
        </w:r>
      </w:ins>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14:paraId="4D390C61" w14:textId="63D6F2FC"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r w:rsidRPr="00BD212E">
        <w:rPr>
          <w:lang w:val="en-US"/>
        </w:rPr>
        <w:t>directio</w:t>
      </w:r>
      <w:r w:rsidRPr="00BD212E">
        <w:rPr>
          <w:spacing w:val="-1"/>
          <w:lang w:val="en-US"/>
        </w:rPr>
        <w:t>n</w:t>
      </w:r>
      <w:r w:rsidRPr="00BD212E">
        <w:rPr>
          <w:lang w:val="en-US"/>
        </w:rPr>
        <w:t>s</w:t>
      </w:r>
      <w:r w:rsidRPr="00BD212E">
        <w:rPr>
          <w:spacing w:val="20"/>
          <w:lang w:val="en-US"/>
        </w:rPr>
        <w:t xml:space="preserve"> </w:t>
      </w:r>
      <w:r w:rsidRPr="00BD212E">
        <w:rPr>
          <w:lang w:val="en-US"/>
        </w:rPr>
        <w:t>and</w:t>
      </w:r>
      <w:r w:rsidRPr="00BD212E">
        <w:rPr>
          <w:spacing w:val="26"/>
          <w:lang w:val="en-US"/>
        </w:rPr>
        <w:t xml:space="preserve"> </w:t>
      </w:r>
      <w:ins w:id="203" w:author="Shahid Khan" w:date="2019-09-24T15:23:00Z">
        <w:r w:rsidR="00433DA3">
          <w:rPr>
            <w:spacing w:val="26"/>
            <w:lang w:val="en-US"/>
          </w:rPr>
          <w:t>with IM</w:t>
        </w:r>
      </w:ins>
      <w:ins w:id="204" w:author="Shahid Khan" w:date="2019-09-24T15:24:00Z">
        <w:r w:rsidR="00433DA3">
          <w:rPr>
            <w:spacing w:val="26"/>
            <w:lang w:val="en-US"/>
          </w:rPr>
          <w:t>O requirements regarding Pilot transfer arrangements</w:t>
        </w:r>
      </w:ins>
      <w:del w:id="205" w:author="Shahid Khan" w:date="2019-09-24T15:24:00Z">
        <w:r w:rsidRPr="00BD212E" w:rsidDel="00433DA3">
          <w:rPr>
            <w:lang w:val="en-US"/>
          </w:rPr>
          <w:delText>any</w:delText>
        </w:r>
        <w:r w:rsidRPr="00BD212E" w:rsidDel="00433DA3">
          <w:rPr>
            <w:spacing w:val="26"/>
            <w:lang w:val="en-US"/>
          </w:rPr>
          <w:delText xml:space="preserve"> </w:delText>
        </w:r>
        <w:r w:rsidRPr="00BD212E" w:rsidDel="00433DA3">
          <w:rPr>
            <w:lang w:val="en-US"/>
          </w:rPr>
          <w:delText>s</w:delText>
        </w:r>
        <w:r w:rsidRPr="00BD212E" w:rsidDel="00433DA3">
          <w:rPr>
            <w:spacing w:val="-1"/>
            <w:lang w:val="en-US"/>
          </w:rPr>
          <w:delText>p</w:delText>
        </w:r>
        <w:r w:rsidRPr="00BD212E" w:rsidDel="00433DA3">
          <w:rPr>
            <w:lang w:val="en-US"/>
          </w:rPr>
          <w:delText>ecial</w:delText>
        </w:r>
        <w:r w:rsidRPr="00BD212E" w:rsidDel="00433DA3">
          <w:rPr>
            <w:spacing w:val="23"/>
            <w:lang w:val="en-US"/>
          </w:rPr>
          <w:delText xml:space="preserve"> </w:delText>
        </w:r>
        <w:r w:rsidRPr="00BD212E" w:rsidDel="00433DA3">
          <w:rPr>
            <w:lang w:val="en-US"/>
          </w:rPr>
          <w:delText>req</w:delText>
        </w:r>
        <w:r w:rsidRPr="00BD212E" w:rsidDel="00433DA3">
          <w:rPr>
            <w:spacing w:val="-1"/>
            <w:lang w:val="en-US"/>
          </w:rPr>
          <w:delText>u</w:delText>
        </w:r>
        <w:r w:rsidRPr="00BD212E" w:rsidDel="00433DA3">
          <w:rPr>
            <w:lang w:val="en-US"/>
          </w:rPr>
          <w:delText>ir</w:delText>
        </w:r>
        <w:r w:rsidRPr="00BD212E" w:rsidDel="00433DA3">
          <w:rPr>
            <w:spacing w:val="-1"/>
            <w:lang w:val="en-US"/>
          </w:rPr>
          <w:delText>em</w:delText>
        </w:r>
        <w:r w:rsidRPr="00BD212E" w:rsidDel="00433DA3">
          <w:rPr>
            <w:lang w:val="en-US"/>
          </w:rPr>
          <w:delText>ents</w:delText>
        </w:r>
        <w:r w:rsidRPr="00BD212E" w:rsidDel="00433DA3">
          <w:rPr>
            <w:spacing w:val="17"/>
            <w:lang w:val="en-US"/>
          </w:rPr>
          <w:delText xml:space="preserve"> </w:delText>
        </w:r>
        <w:r w:rsidRPr="00BD212E" w:rsidDel="00433DA3">
          <w:rPr>
            <w:lang w:val="en-US"/>
          </w:rPr>
          <w:delText>for</w:delText>
        </w:r>
        <w:r w:rsidRPr="00BD212E" w:rsidDel="00433DA3">
          <w:rPr>
            <w:spacing w:val="27"/>
            <w:lang w:val="en-US"/>
          </w:rPr>
          <w:delText xml:space="preserve"> </w:delText>
        </w:r>
        <w:r w:rsidRPr="00BD212E" w:rsidDel="00433DA3">
          <w:rPr>
            <w:lang w:val="en-US"/>
          </w:rPr>
          <w:delText>a</w:delText>
        </w:r>
        <w:r w:rsidRPr="00BD212E" w:rsidDel="00433DA3">
          <w:rPr>
            <w:spacing w:val="28"/>
            <w:lang w:val="en-US"/>
          </w:rPr>
          <w:delText xml:space="preserve"> </w:delText>
        </w:r>
        <w:r w:rsidRPr="00BD212E" w:rsidDel="00433DA3">
          <w:rPr>
            <w:lang w:val="en-US"/>
          </w:rPr>
          <w:delText>pilot</w:delText>
        </w:r>
        <w:r w:rsidRPr="00BD212E" w:rsidDel="00433DA3">
          <w:rPr>
            <w:spacing w:val="26"/>
            <w:lang w:val="en-US"/>
          </w:rPr>
          <w:delText xml:space="preserve"> </w:delText>
        </w:r>
        <w:r w:rsidRPr="00BD212E" w:rsidDel="00433DA3">
          <w:rPr>
            <w:lang w:val="en-US"/>
          </w:rPr>
          <w:delText>vessel being</w:delText>
        </w:r>
        <w:r w:rsidRPr="00BD212E" w:rsidDel="00433DA3">
          <w:rPr>
            <w:spacing w:val="-5"/>
            <w:lang w:val="en-US"/>
          </w:rPr>
          <w:delText xml:space="preserve"> </w:delText>
        </w:r>
        <w:r w:rsidRPr="00BD212E" w:rsidDel="00433DA3">
          <w:rPr>
            <w:lang w:val="en-US"/>
          </w:rPr>
          <w:delText>off</w:delText>
        </w:r>
        <w:r w:rsidRPr="00BD212E" w:rsidDel="00433DA3">
          <w:rPr>
            <w:spacing w:val="-2"/>
            <w:lang w:val="en-US"/>
          </w:rPr>
          <w:delText xml:space="preserve"> </w:delText>
        </w:r>
        <w:r w:rsidRPr="00BD212E" w:rsidDel="00433DA3">
          <w:rPr>
            <w:lang w:val="en-US"/>
          </w:rPr>
          <w:delText>st</w:delText>
        </w:r>
        <w:r w:rsidRPr="00BD212E" w:rsidDel="00433DA3">
          <w:rPr>
            <w:spacing w:val="-1"/>
            <w:lang w:val="en-US"/>
          </w:rPr>
          <w:delText>a</w:delText>
        </w:r>
        <w:r w:rsidRPr="00BD212E" w:rsidDel="00433DA3">
          <w:rPr>
            <w:lang w:val="en-US"/>
          </w:rPr>
          <w:delText>tion</w:delText>
        </w:r>
      </w:del>
      <w:r w:rsidRPr="00BD212E">
        <w:rPr>
          <w:lang w:val="en-US"/>
        </w:rPr>
        <w:t>;</w:t>
      </w:r>
    </w:p>
    <w:p w14:paraId="209CCF0A" w14:textId="09AA931E" w:rsidR="005733F7" w:rsidRPr="00BD212E" w:rsidRDefault="005733F7" w:rsidP="005733F7">
      <w:pPr>
        <w:pStyle w:val="Bullet1"/>
        <w:rPr>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del w:id="206" w:author="Shahid Khan" w:date="2019-09-24T15:27:00Z">
        <w:r w:rsidRPr="00BD212E" w:rsidDel="005B2A18">
          <w:rPr>
            <w:spacing w:val="24"/>
            <w:lang w:val="en-US"/>
          </w:rPr>
          <w:delText xml:space="preserve"> </w:delText>
        </w:r>
        <w:r w:rsidRPr="00BD212E" w:rsidDel="005B2A18">
          <w:rPr>
            <w:lang w:val="en-US"/>
          </w:rPr>
          <w:delText>by</w:delText>
        </w:r>
        <w:r w:rsidRPr="00BD212E" w:rsidDel="005B2A18">
          <w:rPr>
            <w:spacing w:val="37"/>
            <w:lang w:val="en-US"/>
          </w:rPr>
          <w:delText xml:space="preserve"> </w:delText>
        </w:r>
        <w:r w:rsidRPr="00BD212E" w:rsidDel="005B2A18">
          <w:rPr>
            <w:lang w:val="en-US"/>
          </w:rPr>
          <w:delText>a</w:delText>
        </w:r>
        <w:r w:rsidRPr="00BD212E" w:rsidDel="005B2A18">
          <w:rPr>
            <w:spacing w:val="38"/>
            <w:lang w:val="en-US"/>
          </w:rPr>
          <w:delText xml:space="preserve"> </w:delText>
        </w:r>
        <w:r w:rsidRPr="00BD212E" w:rsidDel="005B2A18">
          <w:rPr>
            <w:lang w:val="en-US"/>
          </w:rPr>
          <w:delText>vessel</w:delText>
        </w:r>
        <w:r w:rsidRPr="00BD212E" w:rsidDel="005B2A18">
          <w:rPr>
            <w:spacing w:val="33"/>
            <w:lang w:val="en-US"/>
          </w:rPr>
          <w:delText xml:space="preserve"> </w:delText>
        </w:r>
        <w:r w:rsidRPr="00BD212E" w:rsidDel="005B2A18">
          <w:rPr>
            <w:lang w:val="en-US"/>
          </w:rPr>
          <w:delText>with</w:delText>
        </w:r>
        <w:r w:rsidRPr="00BD212E" w:rsidDel="005B2A18">
          <w:rPr>
            <w:spacing w:val="35"/>
            <w:lang w:val="en-US"/>
          </w:rPr>
          <w:delText xml:space="preserve"> </w:delText>
        </w:r>
        <w:r w:rsidRPr="00BD212E" w:rsidDel="005B2A18">
          <w:rPr>
            <w:lang w:val="en-US"/>
          </w:rPr>
          <w:delText>the</w:delText>
        </w:r>
        <w:r w:rsidRPr="00BD212E" w:rsidDel="005B2A18">
          <w:rPr>
            <w:spacing w:val="36"/>
            <w:lang w:val="en-US"/>
          </w:rPr>
          <w:delText xml:space="preserve"> </w:delText>
        </w:r>
        <w:r w:rsidRPr="00BD212E" w:rsidDel="005B2A18">
          <w:rPr>
            <w:lang w:val="en-US"/>
          </w:rPr>
          <w:delText>requirements</w:delText>
        </w:r>
        <w:r w:rsidRPr="00BD212E" w:rsidDel="005B2A18">
          <w:rPr>
            <w:spacing w:val="26"/>
            <w:lang w:val="en-US"/>
          </w:rPr>
          <w:delText xml:space="preserve"> </w:delText>
        </w:r>
        <w:r w:rsidRPr="00BD212E" w:rsidDel="005B2A18">
          <w:rPr>
            <w:lang w:val="en-US"/>
          </w:rPr>
          <w:delText>and</w:delText>
        </w:r>
        <w:r w:rsidRPr="00BD212E" w:rsidDel="005B2A18">
          <w:rPr>
            <w:spacing w:val="35"/>
            <w:lang w:val="en-US"/>
          </w:rPr>
          <w:delText xml:space="preserve"> </w:delText>
        </w:r>
        <w:r w:rsidRPr="00BD212E" w:rsidDel="005B2A18">
          <w:rPr>
            <w:lang w:val="en-US"/>
          </w:rPr>
          <w:delText>procedur</w:delText>
        </w:r>
        <w:r w:rsidRPr="00BD212E" w:rsidDel="005B2A18">
          <w:rPr>
            <w:spacing w:val="1"/>
            <w:lang w:val="en-US"/>
          </w:rPr>
          <w:delText>e</w:delText>
        </w:r>
        <w:r w:rsidRPr="00BD212E" w:rsidDel="005B2A18">
          <w:rPr>
            <w:lang w:val="en-US"/>
          </w:rPr>
          <w:delText>s laid</w:delText>
        </w:r>
        <w:r w:rsidRPr="00BD212E" w:rsidDel="005B2A18">
          <w:rPr>
            <w:spacing w:val="-3"/>
            <w:lang w:val="en-US"/>
          </w:rPr>
          <w:delText xml:space="preserve"> </w:delText>
        </w:r>
        <w:r w:rsidRPr="00BD212E" w:rsidDel="005B2A18">
          <w:rPr>
            <w:lang w:val="en-US"/>
          </w:rPr>
          <w:delText>down</w:delText>
        </w:r>
        <w:r w:rsidRPr="00BD212E" w:rsidDel="005B2A18">
          <w:rPr>
            <w:spacing w:val="-5"/>
            <w:lang w:val="en-US"/>
          </w:rPr>
          <w:delText xml:space="preserve"> </w:delText>
        </w:r>
        <w:r w:rsidRPr="00BD212E" w:rsidDel="005B2A18">
          <w:rPr>
            <w:lang w:val="en-US"/>
          </w:rPr>
          <w:delText>f</w:delText>
        </w:r>
        <w:r w:rsidRPr="00BD212E" w:rsidDel="005B2A18">
          <w:rPr>
            <w:spacing w:val="-1"/>
            <w:lang w:val="en-US"/>
          </w:rPr>
          <w:delText>o</w:delText>
        </w:r>
        <w:r w:rsidRPr="00BD212E" w:rsidDel="005B2A18">
          <w:rPr>
            <w:lang w:val="en-US"/>
          </w:rPr>
          <w:delText>r</w:delText>
        </w:r>
        <w:r w:rsidRPr="00BD212E" w:rsidDel="005B2A18">
          <w:rPr>
            <w:spacing w:val="-3"/>
            <w:lang w:val="en-US"/>
          </w:rPr>
          <w:delText xml:space="preserve"> </w:delText>
        </w:r>
        <w:r w:rsidRPr="00BD212E" w:rsidDel="005B2A18">
          <w:rPr>
            <w:lang w:val="en-US"/>
          </w:rPr>
          <w:delText>the</w:delText>
        </w:r>
        <w:r w:rsidRPr="00BD212E" w:rsidDel="005B2A18">
          <w:rPr>
            <w:spacing w:val="-3"/>
            <w:lang w:val="en-US"/>
          </w:rPr>
          <w:delText xml:space="preserve"> </w:delText>
        </w:r>
        <w:r w:rsidRPr="00BD212E" w:rsidDel="005B2A18">
          <w:rPr>
            <w:lang w:val="en-US"/>
          </w:rPr>
          <w:delText>VTS</w:delText>
        </w:r>
        <w:r w:rsidRPr="00BD212E" w:rsidDel="005B2A18">
          <w:rPr>
            <w:spacing w:val="-4"/>
            <w:lang w:val="en-US"/>
          </w:rPr>
          <w:delText xml:space="preserve"> </w:delText>
        </w:r>
        <w:r w:rsidRPr="00BD212E" w:rsidDel="005B2A18">
          <w:rPr>
            <w:lang w:val="en-US"/>
          </w:rPr>
          <w:delText>area</w:delText>
        </w:r>
      </w:del>
      <w:r w:rsidRPr="00BD212E">
        <w:rPr>
          <w:lang w:val="en-US"/>
        </w:rPr>
        <w:t>;</w:t>
      </w:r>
      <w:r w:rsidRPr="00BD212E">
        <w:rPr>
          <w:spacing w:val="-5"/>
          <w:lang w:val="en-US"/>
        </w:rPr>
        <w:t xml:space="preserve"> </w:t>
      </w:r>
      <w:r w:rsidRPr="00BD212E">
        <w:rPr>
          <w:lang w:val="en-US"/>
        </w:rPr>
        <w:t>and</w:t>
      </w:r>
    </w:p>
    <w:p w14:paraId="3ABF7864" w14:textId="77777777" w:rsidR="005733F7"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E7A7249" w14:textId="77777777" w:rsidR="005733F7" w:rsidRPr="007E17CF" w:rsidRDefault="005733F7" w:rsidP="005733F7">
      <w:pPr>
        <w:pStyle w:val="Heading4"/>
        <w:rPr>
          <w:rFonts w:eastAsia="Arial"/>
          <w:b w:val="0"/>
          <w:lang w:val="en-US"/>
        </w:rPr>
      </w:pPr>
      <w:r w:rsidRPr="007E17CF">
        <w:rPr>
          <w:rFonts w:eastAsia="Arial"/>
          <w:b w:val="0"/>
          <w:lang w:val="en-US"/>
        </w:rPr>
        <w:t>Voluntary Participation</w:t>
      </w:r>
    </w:p>
    <w:p w14:paraId="1A7F522F" w14:textId="2E40EDFE" w:rsidR="005733F7" w:rsidRPr="00BD212E" w:rsidRDefault="005733F7" w:rsidP="005733F7">
      <w:pPr>
        <w:pStyle w:val="Bullet1"/>
        <w:rPr>
          <w:lang w:val="en-US"/>
        </w:rPr>
      </w:pPr>
      <w:del w:id="207" w:author="Shahid Khan" w:date="2019-09-24T15:35:00Z">
        <w:r w:rsidRPr="00BD212E" w:rsidDel="005B2A18">
          <w:rPr>
            <w:lang w:val="en-US"/>
          </w:rPr>
          <w:delText>Consideration</w:delText>
        </w:r>
        <w:r w:rsidRPr="00BD212E" w:rsidDel="005B2A18">
          <w:rPr>
            <w:spacing w:val="46"/>
            <w:lang w:val="en-US"/>
          </w:rPr>
          <w:delText xml:space="preserve"> </w:delText>
        </w:r>
        <w:r w:rsidRPr="00BD212E" w:rsidDel="005B2A18">
          <w:rPr>
            <w:lang w:val="en-US"/>
          </w:rPr>
          <w:delText>of</w:delText>
        </w:r>
        <w:r w:rsidRPr="00BD212E" w:rsidDel="005B2A18">
          <w:rPr>
            <w:spacing w:val="57"/>
            <w:lang w:val="en-US"/>
          </w:rPr>
          <w:delText xml:space="preserve"> </w:delText>
        </w:r>
        <w:r w:rsidRPr="00BD212E" w:rsidDel="005B2A18">
          <w:rPr>
            <w:lang w:val="en-US"/>
          </w:rPr>
          <w:delText>requirement</w:delText>
        </w:r>
        <w:r w:rsidRPr="00BD212E" w:rsidDel="005B2A18">
          <w:rPr>
            <w:spacing w:val="47"/>
            <w:lang w:val="en-US"/>
          </w:rPr>
          <w:delText xml:space="preserve"> </w:delText>
        </w:r>
        <w:r w:rsidRPr="00BD212E" w:rsidDel="005B2A18">
          <w:rPr>
            <w:lang w:val="en-US"/>
          </w:rPr>
          <w:delText>to</w:delText>
        </w:r>
        <w:r w:rsidRPr="00BD212E" w:rsidDel="005B2A18">
          <w:rPr>
            <w:spacing w:val="57"/>
            <w:lang w:val="en-US"/>
          </w:rPr>
          <w:delText xml:space="preserve"> </w:delText>
        </w:r>
        <w:r w:rsidRPr="00BD212E" w:rsidDel="0051062E">
          <w:rPr>
            <w:spacing w:val="1"/>
            <w:lang w:val="en-US"/>
          </w:rPr>
          <w:delText>t</w:delText>
        </w:r>
      </w:del>
      <w:ins w:id="208" w:author="Shahid Khan" w:date="2019-09-24T15:35:00Z">
        <w:r w:rsidR="0051062E">
          <w:rPr>
            <w:spacing w:val="1"/>
            <w:lang w:val="en-US"/>
          </w:rPr>
          <w:t>T</w:t>
        </w:r>
      </w:ins>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14:paraId="21808BA0" w14:textId="77777777" w:rsidR="005733F7" w:rsidRPr="00BD212E"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B793597" w14:textId="77777777" w:rsidR="005733F7" w:rsidRDefault="005733F7" w:rsidP="005733F7">
      <w:pPr>
        <w:pStyle w:val="Heading3"/>
        <w:rPr>
          <w:lang w:val="en-US"/>
        </w:rPr>
      </w:pPr>
      <w:bookmarkStart w:id="209" w:name="_Toc526675723"/>
      <w:r>
        <w:rPr>
          <w:lang w:val="en-US"/>
        </w:rPr>
        <w:t>Vessels at Anchor</w:t>
      </w:r>
      <w:bookmarkEnd w:id="209"/>
    </w:p>
    <w:p w14:paraId="5409D219" w14:textId="77777777"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17CDE6AC"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11702F0"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AD8A2B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63E6B459" w14:textId="77777777"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7267E362" w14:textId="77777777" w:rsidR="0051062E" w:rsidRPr="00BD212E" w:rsidRDefault="0051062E" w:rsidP="0051062E">
      <w:pPr>
        <w:pStyle w:val="Bullet1"/>
        <w:rPr>
          <w:ins w:id="210" w:author="Shahid Khan" w:date="2019-09-24T15:39:00Z"/>
          <w:lang w:val="en-US"/>
        </w:rPr>
      </w:pPr>
      <w:ins w:id="211" w:author="Shahid Khan" w:date="2019-09-24T15:39: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24A195F9" w14:textId="57C9C3C3" w:rsidR="005733F7" w:rsidRPr="00BD212E" w:rsidDel="0051062E" w:rsidRDefault="005733F7" w:rsidP="005733F7">
      <w:pPr>
        <w:pStyle w:val="Bullet1"/>
        <w:rPr>
          <w:del w:id="212" w:author="Shahid Khan" w:date="2019-09-24T15:39:00Z"/>
          <w:lang w:val="en-US"/>
        </w:rPr>
      </w:pPr>
      <w:del w:id="213" w:author="Shahid Khan" w:date="2019-09-24T15:39:00Z">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7"/>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5"/>
            <w:lang w:val="en-US"/>
          </w:rPr>
          <w:delText xml:space="preserve"> </w:delText>
        </w:r>
        <w:r w:rsidRPr="00BD212E" w:rsidDel="0051062E">
          <w:rPr>
            <w:lang w:val="en-US"/>
          </w:rPr>
          <w:delText>services.</w:delText>
        </w:r>
      </w:del>
    </w:p>
    <w:p w14:paraId="66032A8D" w14:textId="77777777" w:rsidR="005733F7" w:rsidRDefault="005733F7" w:rsidP="005733F7">
      <w:pPr>
        <w:pStyle w:val="Heading3"/>
        <w:rPr>
          <w:lang w:val="en-US"/>
        </w:rPr>
      </w:pPr>
      <w:bookmarkStart w:id="214" w:name="_Toc526675724"/>
      <w:r>
        <w:rPr>
          <w:lang w:val="en-US"/>
        </w:rPr>
        <w:t>Vessels at Berth</w:t>
      </w:r>
      <w:bookmarkEnd w:id="214"/>
    </w:p>
    <w:p w14:paraId="22844CCC" w14:textId="77777777"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4883055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65702B79" w14:textId="77777777"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r w:rsidRPr="00BD212E">
        <w:rPr>
          <w:lang w:val="en-US"/>
        </w:rPr>
        <w:t>and/or</w:t>
      </w:r>
      <w:r w:rsidRPr="00BD212E">
        <w:rPr>
          <w:spacing w:val="-6"/>
          <w:lang w:val="en-US"/>
        </w:rPr>
        <w:t xml:space="preserve"> </w:t>
      </w:r>
      <w:r w:rsidRPr="00BD212E">
        <w:rPr>
          <w:lang w:val="en-US"/>
        </w:rPr>
        <w:t>level;</w:t>
      </w:r>
    </w:p>
    <w:p w14:paraId="1B40B77F"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14:paraId="1CCC4440" w14:textId="77777777"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p>
    <w:p w14:paraId="63631F2B" w14:textId="77777777" w:rsidR="005733F7" w:rsidRPr="00BD212E" w:rsidRDefault="005733F7" w:rsidP="005733F7">
      <w:pPr>
        <w:pStyle w:val="Bullet1"/>
        <w:rPr>
          <w:lang w:val="en-US"/>
        </w:rPr>
      </w:pPr>
      <w:r w:rsidRPr="00BD212E">
        <w:rPr>
          <w:lang w:val="en-US"/>
        </w:rPr>
        <w:lastRenderedPageBreak/>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del w:id="215" w:author="Shahid Khan" w:date="2019-09-24T15:40:00Z">
        <w:r w:rsidRPr="00BD212E" w:rsidDel="0051062E">
          <w:rPr>
            <w:lang w:val="en-US"/>
          </w:rPr>
          <w:delText>a</w:delText>
        </w:r>
        <w:r w:rsidRPr="00BD212E" w:rsidDel="0051062E">
          <w:rPr>
            <w:spacing w:val="-1"/>
            <w:lang w:val="en-US"/>
          </w:rPr>
          <w:delText xml:space="preserve"> </w:delText>
        </w:r>
      </w:del>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p>
    <w:p w14:paraId="6CAF9F3E" w14:textId="3763DFFC" w:rsidR="005733F7" w:rsidRPr="00BD212E" w:rsidDel="0051062E" w:rsidRDefault="005733F7">
      <w:pPr>
        <w:pStyle w:val="Bullet1"/>
        <w:numPr>
          <w:ilvl w:val="0"/>
          <w:numId w:val="0"/>
        </w:numPr>
        <w:rPr>
          <w:del w:id="216" w:author="Shahid Khan" w:date="2019-09-24T15:41:00Z"/>
          <w:lang w:val="en-US"/>
        </w:rPr>
        <w:pPrChange w:id="217" w:author="Shahid Khan" w:date="2019-09-24T15:41:00Z">
          <w:pPr>
            <w:pStyle w:val="Bullet1"/>
          </w:pPr>
        </w:pPrChange>
      </w:pPr>
      <w:r w:rsidRPr="0051062E">
        <w:rPr>
          <w:lang w:val="en-US"/>
        </w:rPr>
        <w:t>Non-compliance</w:t>
      </w:r>
      <w:r w:rsidRPr="0051062E">
        <w:rPr>
          <w:spacing w:val="-1"/>
          <w:lang w:val="en-US"/>
        </w:rPr>
        <w:t xml:space="preserve"> </w:t>
      </w:r>
      <w:r w:rsidRPr="0051062E">
        <w:rPr>
          <w:lang w:val="en-US"/>
        </w:rPr>
        <w:t>by</w:t>
      </w:r>
      <w:r w:rsidRPr="0051062E">
        <w:rPr>
          <w:spacing w:val="13"/>
          <w:lang w:val="en-US"/>
        </w:rPr>
        <w:t xml:space="preserve"> </w:t>
      </w:r>
      <w:r w:rsidRPr="0051062E">
        <w:rPr>
          <w:lang w:val="en-US"/>
        </w:rPr>
        <w:t>a</w:t>
      </w:r>
      <w:r w:rsidRPr="0051062E">
        <w:rPr>
          <w:spacing w:val="15"/>
          <w:lang w:val="en-US"/>
        </w:rPr>
        <w:t xml:space="preserve"> </w:t>
      </w:r>
      <w:r w:rsidRPr="0051062E">
        <w:rPr>
          <w:lang w:val="en-US"/>
        </w:rPr>
        <w:t>vessel</w:t>
      </w:r>
      <w:r w:rsidRPr="0051062E">
        <w:rPr>
          <w:spacing w:val="9"/>
          <w:lang w:val="en-US"/>
        </w:rPr>
        <w:t xml:space="preserve"> </w:t>
      </w:r>
      <w:r w:rsidRPr="0051062E">
        <w:rPr>
          <w:lang w:val="en-US"/>
        </w:rPr>
        <w:t>with</w:t>
      </w:r>
      <w:r w:rsidRPr="00BA7F72">
        <w:rPr>
          <w:spacing w:val="11"/>
          <w:lang w:val="en-US"/>
        </w:rPr>
        <w:t xml:space="preserve"> </w:t>
      </w:r>
      <w:r w:rsidRPr="00BA7F72">
        <w:rPr>
          <w:lang w:val="en-US"/>
        </w:rPr>
        <w:t>the</w:t>
      </w:r>
      <w:r w:rsidRPr="00BA7F72">
        <w:rPr>
          <w:spacing w:val="12"/>
          <w:lang w:val="en-US"/>
        </w:rPr>
        <w:t xml:space="preserve"> </w:t>
      </w:r>
      <w:r w:rsidRPr="00BA7F72">
        <w:rPr>
          <w:lang w:val="en-US"/>
        </w:rPr>
        <w:t>requirements</w:t>
      </w:r>
      <w:r w:rsidRPr="00BA7F72">
        <w:rPr>
          <w:spacing w:val="2"/>
          <w:lang w:val="en-US"/>
        </w:rPr>
        <w:t xml:space="preserve"> </w:t>
      </w:r>
      <w:r w:rsidRPr="00BA7F72">
        <w:rPr>
          <w:lang w:val="en-US"/>
        </w:rPr>
        <w:t>and</w:t>
      </w:r>
      <w:r w:rsidRPr="00BA7F72">
        <w:rPr>
          <w:spacing w:val="11"/>
          <w:lang w:val="en-US"/>
        </w:rPr>
        <w:t xml:space="preserve"> </w:t>
      </w:r>
      <w:r w:rsidRPr="00BA7F72">
        <w:rPr>
          <w:lang w:val="en-US"/>
        </w:rPr>
        <w:t>procedures</w:t>
      </w:r>
      <w:r w:rsidRPr="00BA7F72">
        <w:rPr>
          <w:spacing w:val="4"/>
          <w:lang w:val="en-US"/>
        </w:rPr>
        <w:t xml:space="preserve"> </w:t>
      </w:r>
      <w:r w:rsidRPr="00BA7F72">
        <w:rPr>
          <w:lang w:val="en-US"/>
        </w:rPr>
        <w:t>laid</w:t>
      </w:r>
      <w:r w:rsidRPr="00BA7F72">
        <w:rPr>
          <w:spacing w:val="12"/>
          <w:lang w:val="en-US"/>
        </w:rPr>
        <w:t xml:space="preserve"> </w:t>
      </w:r>
      <w:r w:rsidRPr="00BA7F72">
        <w:rPr>
          <w:lang w:val="en-US"/>
        </w:rPr>
        <w:t>down</w:t>
      </w:r>
      <w:r w:rsidRPr="00BA7F72">
        <w:rPr>
          <w:spacing w:val="10"/>
          <w:lang w:val="en-US"/>
        </w:rPr>
        <w:t xml:space="preserve"> </w:t>
      </w:r>
      <w:r w:rsidRPr="00BA7F72">
        <w:rPr>
          <w:lang w:val="en-US"/>
        </w:rPr>
        <w:t>for</w:t>
      </w:r>
      <w:r w:rsidRPr="00BA7F72">
        <w:rPr>
          <w:spacing w:val="12"/>
          <w:lang w:val="en-US"/>
        </w:rPr>
        <w:t xml:space="preserve"> </w:t>
      </w:r>
      <w:r w:rsidRPr="00BA7F72">
        <w:rPr>
          <w:spacing w:val="1"/>
          <w:lang w:val="en-US"/>
        </w:rPr>
        <w:t>t</w:t>
      </w:r>
      <w:r w:rsidRPr="00BA7F72">
        <w:rPr>
          <w:lang w:val="en-US"/>
        </w:rPr>
        <w:t>he</w:t>
      </w:r>
      <w:ins w:id="218" w:author="Shahid Khan" w:date="2019-09-24T15:41:00Z">
        <w:r w:rsidR="0051062E" w:rsidRPr="00BA7F72">
          <w:rPr>
            <w:lang w:val="en-US"/>
          </w:rPr>
          <w:t xml:space="preserve"> </w:t>
        </w:r>
      </w:ins>
    </w:p>
    <w:p w14:paraId="287CF992" w14:textId="77777777" w:rsidR="005733F7" w:rsidRPr="0051062E" w:rsidRDefault="005733F7">
      <w:pPr>
        <w:pStyle w:val="Bullet1"/>
        <w:numPr>
          <w:ilvl w:val="0"/>
          <w:numId w:val="0"/>
        </w:numPr>
        <w:rPr>
          <w:lang w:val="en-US"/>
        </w:rPr>
        <w:pPrChange w:id="219" w:author="Shahid Khan" w:date="2019-09-24T15:41:00Z">
          <w:pPr>
            <w:pStyle w:val="Bullet1"/>
          </w:pPr>
        </w:pPrChange>
      </w:pPr>
      <w:r w:rsidRPr="0051062E">
        <w:rPr>
          <w:lang w:val="en-US"/>
        </w:rPr>
        <w:t>VTS</w:t>
      </w:r>
      <w:r w:rsidRPr="0051062E">
        <w:rPr>
          <w:spacing w:val="-4"/>
          <w:lang w:val="en-US"/>
        </w:rPr>
        <w:t xml:space="preserve"> </w:t>
      </w:r>
      <w:r w:rsidRPr="0051062E">
        <w:rPr>
          <w:lang w:val="en-US"/>
        </w:rPr>
        <w:t>area;</w:t>
      </w:r>
      <w:r w:rsidRPr="0051062E">
        <w:rPr>
          <w:spacing w:val="-5"/>
          <w:lang w:val="en-US"/>
        </w:rPr>
        <w:t xml:space="preserve"> </w:t>
      </w:r>
      <w:r w:rsidRPr="0051062E">
        <w:rPr>
          <w:lang w:val="en-US"/>
        </w:rPr>
        <w:t>and</w:t>
      </w:r>
    </w:p>
    <w:p w14:paraId="7DDCA292" w14:textId="77777777" w:rsidR="0051062E" w:rsidRPr="00BD212E" w:rsidRDefault="0051062E" w:rsidP="0051062E">
      <w:pPr>
        <w:pStyle w:val="Bullet1"/>
        <w:rPr>
          <w:ins w:id="220" w:author="Shahid Khan" w:date="2019-09-24T15:41:00Z"/>
          <w:lang w:val="en-US"/>
        </w:rPr>
      </w:pPr>
      <w:ins w:id="221" w:author="Shahid Khan" w:date="2019-09-24T15:41: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5D7F2D2E" w14:textId="1742EF22" w:rsidR="005733F7" w:rsidRPr="00BD212E" w:rsidDel="0051062E" w:rsidRDefault="005733F7" w:rsidP="005733F7">
      <w:pPr>
        <w:pStyle w:val="Bullet1"/>
        <w:rPr>
          <w:del w:id="222" w:author="Shahid Khan" w:date="2019-09-24T15:41:00Z"/>
          <w:lang w:val="en-US"/>
        </w:rPr>
      </w:pPr>
      <w:del w:id="223" w:author="Shahid Khan" w:date="2019-09-24T15:41:00Z">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8"/>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8"/>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6"/>
            <w:lang w:val="en-US"/>
          </w:rPr>
          <w:delText xml:space="preserve"> </w:delText>
        </w:r>
        <w:r w:rsidRPr="00BD212E" w:rsidDel="0051062E">
          <w:rPr>
            <w:lang w:val="en-US"/>
          </w:rPr>
          <w:delText>se</w:delText>
        </w:r>
        <w:r w:rsidRPr="00BD212E" w:rsidDel="0051062E">
          <w:rPr>
            <w:spacing w:val="-1"/>
            <w:lang w:val="en-US"/>
          </w:rPr>
          <w:delText>rv</w:delText>
        </w:r>
        <w:r w:rsidRPr="00BD212E" w:rsidDel="0051062E">
          <w:rPr>
            <w:lang w:val="en-US"/>
          </w:rPr>
          <w:delText>ices.</w:delText>
        </w:r>
      </w:del>
    </w:p>
    <w:p w14:paraId="72F52110" w14:textId="77777777" w:rsidR="005733F7" w:rsidRDefault="005733F7" w:rsidP="005733F7">
      <w:pPr>
        <w:pStyle w:val="Heading3"/>
        <w:rPr>
          <w:lang w:val="en-US"/>
        </w:rPr>
      </w:pPr>
      <w:bookmarkStart w:id="224" w:name="_Toc526675725"/>
      <w:r>
        <w:rPr>
          <w:lang w:val="en-US"/>
        </w:rPr>
        <w:t>Vessels Departing the VTS Area</w:t>
      </w:r>
      <w:bookmarkEnd w:id="224"/>
    </w:p>
    <w:p w14:paraId="41025D78" w14:textId="77777777"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2C8ABC6"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377282FA" w14:textId="77777777"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14:paraId="3F178591"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046BCFDD" w14:textId="77777777" w:rsidR="005733F7" w:rsidRDefault="005733F7" w:rsidP="005733F7">
      <w:pPr>
        <w:pStyle w:val="Heading3"/>
        <w:rPr>
          <w:lang w:val="en-US"/>
        </w:rPr>
      </w:pPr>
      <w:bookmarkStart w:id="225" w:name="_Toc526675726"/>
      <w:r>
        <w:rPr>
          <w:lang w:val="en-US"/>
        </w:rPr>
        <w:t>Transition between Adjacent VTS Areas</w:t>
      </w:r>
      <w:bookmarkEnd w:id="225"/>
    </w:p>
    <w:p w14:paraId="37121000" w14:textId="77777777"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4AFCAB1D"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A3D4C94" w14:textId="16AA2BF8" w:rsidR="005733F7" w:rsidRPr="00BD212E" w:rsidDel="00BA7F72" w:rsidRDefault="005733F7" w:rsidP="005733F7">
      <w:pPr>
        <w:pStyle w:val="Bullet1"/>
        <w:rPr>
          <w:del w:id="226" w:author="Shahid Khan" w:date="2019-09-24T15:51:00Z"/>
          <w:lang w:val="en-US"/>
        </w:rPr>
      </w:pPr>
      <w:del w:id="227" w:author="Shahid Khan" w:date="2019-09-24T15:51:00Z">
        <w:r w:rsidRPr="00BD212E" w:rsidDel="00BA7F72">
          <w:rPr>
            <w:lang w:val="en-US"/>
          </w:rPr>
          <w:delText>destination;</w:delText>
        </w:r>
      </w:del>
    </w:p>
    <w:p w14:paraId="7CAFA9D2" w14:textId="5A56377C"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del w:id="228" w:author="Shahid Khan" w:date="2019-09-24T15:52:00Z">
        <w:r w:rsidRPr="00BD212E" w:rsidDel="00BA7F72">
          <w:rPr>
            <w:lang w:val="en-US"/>
          </w:rPr>
          <w:delText>continuous</w:delText>
        </w:r>
        <w:r w:rsidRPr="00BD212E" w:rsidDel="00BA7F72">
          <w:rPr>
            <w:spacing w:val="-12"/>
            <w:lang w:val="en-US"/>
          </w:rPr>
          <w:delText xml:space="preserve"> </w:delText>
        </w:r>
      </w:del>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7A12D83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3FFEC593" w14:textId="77777777" w:rsidR="005733F7" w:rsidRDefault="005733F7" w:rsidP="005733F7">
      <w:pPr>
        <w:pStyle w:val="Heading3"/>
        <w:rPr>
          <w:lang w:val="en-US"/>
        </w:rPr>
      </w:pPr>
      <w:bookmarkStart w:id="229" w:name="_Toc526675727"/>
      <w:r>
        <w:rPr>
          <w:lang w:val="en-US"/>
        </w:rPr>
        <w:t>Adverse Environmental Conditions</w:t>
      </w:r>
      <w:bookmarkEnd w:id="229"/>
    </w:p>
    <w:p w14:paraId="2BEE6667" w14:textId="4C3023E2"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ins w:id="230" w:author="Shahid Khan" w:date="2019-09-24T15:53:00Z">
        <w:r w:rsidR="00BA7F72">
          <w:rPr>
            <w:lang w:val="en-US"/>
          </w:rPr>
          <w:t xml:space="preserve"> ice</w:t>
        </w:r>
      </w:ins>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14:paraId="73DB5AA0"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14:paraId="4130AAD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031666DA"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0D7478E3"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484E5F14" w14:textId="77777777" w:rsidR="005733F7" w:rsidRPr="00BD212E" w:rsidRDefault="005733F7" w:rsidP="005733F7">
      <w:pPr>
        <w:pStyle w:val="BodyTex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01A25F1B" w14:textId="77777777" w:rsidR="005733F7" w:rsidRDefault="005733F7" w:rsidP="005733F7">
      <w:pPr>
        <w:pStyle w:val="Heading2"/>
        <w:rPr>
          <w:lang w:val="en-US"/>
        </w:rPr>
      </w:pPr>
      <w:bookmarkStart w:id="231" w:name="_Toc526675728"/>
      <w:r>
        <w:rPr>
          <w:lang w:val="en-US"/>
        </w:rPr>
        <w:t>Emergency Procedures</w:t>
      </w:r>
      <w:bookmarkEnd w:id="231"/>
    </w:p>
    <w:p w14:paraId="4D27444F" w14:textId="77777777" w:rsidR="007E17CF" w:rsidRPr="007E17CF" w:rsidRDefault="007E17CF" w:rsidP="007E17CF">
      <w:pPr>
        <w:pStyle w:val="Heading2separationline"/>
        <w:rPr>
          <w:lang w:val="en-US"/>
        </w:rPr>
      </w:pPr>
    </w:p>
    <w:p w14:paraId="767458B3" w14:textId="185061E9" w:rsidR="005733F7" w:rsidRPr="00BD212E" w:rsidRDefault="005733F7" w:rsidP="005733F7">
      <w:pPr>
        <w:pStyle w:val="BodyText"/>
        <w:rPr>
          <w:lang w:val="en-US"/>
        </w:rPr>
      </w:pPr>
      <w:r w:rsidRPr="00BD212E">
        <w:rPr>
          <w:lang w:val="en-US"/>
        </w:rPr>
        <w:t>The</w:t>
      </w:r>
      <w:r w:rsidRPr="00BD212E">
        <w:rPr>
          <w:spacing w:val="-4"/>
          <w:lang w:val="en-US"/>
        </w:rPr>
        <w:t xml:space="preserve"> </w:t>
      </w:r>
      <w:del w:id="232" w:author="Shahid Khan" w:date="2019-09-24T15:55:00Z">
        <w:r w:rsidRPr="00BD212E" w:rsidDel="00BA7F72">
          <w:rPr>
            <w:lang w:val="en-US"/>
          </w:rPr>
          <w:delText>services</w:delText>
        </w:r>
        <w:r w:rsidRPr="00BD212E" w:rsidDel="00BA7F72">
          <w:rPr>
            <w:spacing w:val="-8"/>
            <w:lang w:val="en-US"/>
          </w:rPr>
          <w:delText xml:space="preserve"> </w:delText>
        </w:r>
      </w:del>
      <w:ins w:id="233" w:author="Shahid Khan" w:date="2019-09-24T15:55:00Z">
        <w:r w:rsidR="00BA7F72">
          <w:rPr>
            <w:lang w:val="en-US"/>
          </w:rPr>
          <w:t>activities</w:t>
        </w:r>
        <w:r w:rsidR="00BA7F72" w:rsidRPr="00BD212E">
          <w:rPr>
            <w:spacing w:val="-8"/>
            <w:lang w:val="en-US"/>
          </w:rPr>
          <w:t xml:space="preserve"> </w:t>
        </w:r>
      </w:ins>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proofErr w:type="spellStart"/>
      <w:r w:rsidRPr="00BD212E">
        <w:rPr>
          <w:lang w:val="en-US"/>
        </w:rPr>
        <w:t>centre</w:t>
      </w:r>
      <w:proofErr w:type="spellEnd"/>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687BB3B3" w14:textId="490B87FD" w:rsidR="005733F7" w:rsidRDefault="005733F7" w:rsidP="005733F7">
      <w:pPr>
        <w:pStyle w:val="Body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del w:id="234" w:author="Shahid Khan" w:date="2019-09-24T15:56:00Z">
        <w:r w:rsidRPr="00BD212E" w:rsidDel="00A45AA6">
          <w:rPr>
            <w:spacing w:val="17"/>
            <w:lang w:val="en-US"/>
          </w:rPr>
          <w:delText xml:space="preserve"> </w:delText>
        </w:r>
      </w:del>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6CA9D0C9" w14:textId="54118060" w:rsidR="005733F7" w:rsidRDefault="005733F7" w:rsidP="005733F7">
      <w:pPr>
        <w:pStyle w:val="Heading3"/>
        <w:rPr>
          <w:rFonts w:eastAsia="Arial"/>
          <w:lang w:val="en-US"/>
        </w:rPr>
      </w:pPr>
      <w:bookmarkStart w:id="235" w:name="_Toc526675729"/>
      <w:r>
        <w:rPr>
          <w:rFonts w:eastAsia="Arial"/>
          <w:lang w:val="en-US"/>
        </w:rPr>
        <w:t>Collision, Capsiz</w:t>
      </w:r>
      <w:ins w:id="236" w:author="Shahid Khan" w:date="2019-09-24T16:03:00Z">
        <w:r w:rsidR="00A45AA6">
          <w:rPr>
            <w:rFonts w:eastAsia="Arial"/>
            <w:lang w:val="en-US"/>
          </w:rPr>
          <w:t>ing</w:t>
        </w:r>
      </w:ins>
      <w:del w:id="237" w:author="Shahid Khan" w:date="2019-09-24T16:03:00Z">
        <w:r w:rsidDel="00A45AA6">
          <w:rPr>
            <w:rFonts w:eastAsia="Arial"/>
            <w:lang w:val="en-US"/>
          </w:rPr>
          <w:delText>e</w:delText>
        </w:r>
      </w:del>
      <w:r>
        <w:rPr>
          <w:rFonts w:eastAsia="Arial"/>
          <w:lang w:val="en-US"/>
        </w:rPr>
        <w:t xml:space="preserve">, Sinking, Grounding, Fire </w:t>
      </w:r>
      <w:proofErr w:type="spellStart"/>
      <w:r>
        <w:rPr>
          <w:rFonts w:eastAsia="Arial"/>
          <w:lang w:val="en-US"/>
        </w:rPr>
        <w:t>on</w:t>
      </w:r>
      <w:ins w:id="238" w:author="Shahid Khan" w:date="2019-09-24T16:02:00Z">
        <w:r w:rsidR="00A45AA6">
          <w:rPr>
            <w:rFonts w:eastAsia="Arial"/>
            <w:lang w:val="en-US"/>
          </w:rPr>
          <w:t>BOARD</w:t>
        </w:r>
      </w:ins>
      <w:proofErr w:type="spellEnd"/>
      <w:del w:id="239" w:author="Shahid Khan" w:date="2019-09-24T16:02:00Z">
        <w:r w:rsidDel="00A45AA6">
          <w:rPr>
            <w:rFonts w:eastAsia="Arial"/>
            <w:lang w:val="en-US"/>
          </w:rPr>
          <w:delText xml:space="preserve"> Vessel</w:delText>
        </w:r>
      </w:del>
      <w:r>
        <w:rPr>
          <w:rFonts w:eastAsia="Arial"/>
          <w:lang w:val="en-US"/>
        </w:rPr>
        <w:t>, Man Overboard</w:t>
      </w:r>
      <w:bookmarkEnd w:id="235"/>
    </w:p>
    <w:p w14:paraId="49BBAB66" w14:textId="7496150D"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del w:id="240" w:author="Shahid Khan" w:date="2019-09-24T16:07:00Z">
        <w:r w:rsidRPr="00BD212E" w:rsidDel="003C0A0E">
          <w:rPr>
            <w:lang w:val="en-US"/>
          </w:rPr>
          <w:delText>incidents</w:delText>
        </w:r>
        <w:r w:rsidRPr="00BD212E" w:rsidDel="003C0A0E">
          <w:rPr>
            <w:spacing w:val="36"/>
            <w:lang w:val="en-US"/>
          </w:rPr>
          <w:delText xml:space="preserve"> </w:delText>
        </w:r>
      </w:del>
      <w:ins w:id="241" w:author="Shahid Khan" w:date="2019-09-24T16:07:00Z">
        <w:r w:rsidR="003C0A0E">
          <w:rPr>
            <w:lang w:val="en-US"/>
          </w:rPr>
          <w:t>situation</w:t>
        </w:r>
        <w:r w:rsidR="003C0A0E" w:rsidRPr="00BD212E">
          <w:rPr>
            <w:lang w:val="en-US"/>
          </w:rPr>
          <w:t>s</w:t>
        </w:r>
        <w:r w:rsidR="003C0A0E" w:rsidRPr="00BD212E">
          <w:rPr>
            <w:spacing w:val="36"/>
            <w:lang w:val="en-US"/>
          </w:rPr>
          <w:t xml:space="preserve"> </w:t>
        </w:r>
      </w:ins>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ins w:id="242" w:author="Shahid Khan" w:date="2019-09-24T16:03:00Z">
        <w:r w:rsidR="00A45AA6">
          <w:rPr>
            <w:lang w:val="en-US"/>
          </w:rPr>
          <w:t>ing</w:t>
        </w:r>
      </w:ins>
      <w:del w:id="243" w:author="Shahid Khan" w:date="2019-09-24T16:03:00Z">
        <w:r w:rsidRPr="00BD212E" w:rsidDel="00A45AA6">
          <w:rPr>
            <w:lang w:val="en-US"/>
          </w:rPr>
          <w:delText>e</w:delText>
        </w:r>
      </w:del>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ins w:id="244" w:author="Shahid Khan" w:date="2019-09-24T16:03:00Z">
        <w:r w:rsidR="00A45AA6">
          <w:rPr>
            <w:lang w:val="en-US"/>
          </w:rPr>
          <w:t>board</w:t>
        </w:r>
      </w:ins>
      <w:del w:id="245" w:author="Shahid Khan" w:date="2019-09-24T16:03:00Z">
        <w:r w:rsidRPr="00BD212E" w:rsidDel="00A45AA6">
          <w:rPr>
            <w:spacing w:val="-2"/>
            <w:lang w:val="en-US"/>
          </w:rPr>
          <w:delText xml:space="preserve"> </w:delText>
        </w:r>
        <w:r w:rsidRPr="00BD212E" w:rsidDel="00A45AA6">
          <w:rPr>
            <w:lang w:val="en-US"/>
          </w:rPr>
          <w:delText>vessel</w:delText>
        </w:r>
      </w:del>
      <w:r w:rsidRPr="00BD212E">
        <w:rPr>
          <w:lang w:val="en-US"/>
        </w:rPr>
        <w:t>,</w:t>
      </w:r>
      <w:r w:rsidRPr="00BD212E">
        <w:rPr>
          <w:spacing w:val="-7"/>
          <w:lang w:val="en-US"/>
        </w:rPr>
        <w:t xml:space="preserve"> </w:t>
      </w:r>
      <w:del w:id="246" w:author="Shahid Khan" w:date="2019-09-24T16:03:00Z">
        <w:r w:rsidRPr="00BD212E" w:rsidDel="00A45AA6">
          <w:rPr>
            <w:lang w:val="en-US"/>
          </w:rPr>
          <w:delText>‘</w:delText>
        </w:r>
      </w:del>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del w:id="247" w:author="Shahid Khan" w:date="2019-09-24T16:03:00Z">
        <w:r w:rsidRPr="00BD212E" w:rsidDel="00A45AA6">
          <w:rPr>
            <w:lang w:val="en-US"/>
          </w:rPr>
          <w:delText>’</w:delText>
        </w:r>
      </w:del>
      <w:r w:rsidRPr="00BD212E">
        <w:rPr>
          <w:lang w:val="en-US"/>
        </w:rPr>
        <w:t>,</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3FAB55FA" w14:textId="07AB8E11" w:rsidR="005733F7" w:rsidRPr="00BD212E" w:rsidRDefault="005733F7" w:rsidP="00B96FAE">
      <w:pPr>
        <w:pStyle w:val="Bullet1"/>
        <w:rPr>
          <w:lang w:val="en-US"/>
        </w:rPr>
      </w:pPr>
      <w:r w:rsidRPr="00BD212E">
        <w:rPr>
          <w:lang w:val="en-US"/>
        </w:rPr>
        <w:t>Alert</w:t>
      </w:r>
      <w:r w:rsidRPr="00BD212E">
        <w:rPr>
          <w:spacing w:val="-5"/>
          <w:lang w:val="en-US"/>
        </w:rPr>
        <w:t xml:space="preserve"> </w:t>
      </w:r>
      <w:ins w:id="248" w:author="Shahid Khan" w:date="2019-09-25T08:40:00Z">
        <w:r w:rsidR="00514BA9">
          <w:rPr>
            <w:spacing w:val="-6"/>
            <w:lang w:val="en-US"/>
          </w:rPr>
          <w:t>MRCC</w:t>
        </w:r>
      </w:ins>
      <w:del w:id="249" w:author="Shahid Khan" w:date="2019-09-25T08:40:00Z">
        <w:r w:rsidRPr="00BD212E" w:rsidDel="00514BA9">
          <w:rPr>
            <w:lang w:val="en-US"/>
          </w:rPr>
          <w:delText>rescue</w:delText>
        </w:r>
        <w:r w:rsidRPr="00BD212E" w:rsidDel="00514BA9">
          <w:rPr>
            <w:spacing w:val="-8"/>
            <w:lang w:val="en-US"/>
          </w:rPr>
          <w:delText xml:space="preserve"> </w:delText>
        </w:r>
        <w:r w:rsidRPr="00BD212E" w:rsidDel="00514BA9">
          <w:rPr>
            <w:lang w:val="en-US"/>
          </w:rPr>
          <w:delText>co-ordinati</w:delText>
        </w:r>
        <w:r w:rsidRPr="00BD212E" w:rsidDel="00514BA9">
          <w:rPr>
            <w:spacing w:val="-1"/>
            <w:lang w:val="en-US"/>
          </w:rPr>
          <w:delText>o</w:delText>
        </w:r>
        <w:r w:rsidRPr="00BD212E" w:rsidDel="00514BA9">
          <w:rPr>
            <w:lang w:val="en-US"/>
          </w:rPr>
          <w:delText>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B0E1D35"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5783355F"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w:t>
      </w:r>
      <w:proofErr w:type="spellStart"/>
      <w:r w:rsidRPr="00BD212E">
        <w:rPr>
          <w:lang w:val="en-US"/>
        </w:rPr>
        <w:t>ies</w:t>
      </w:r>
      <w:proofErr w:type="spellEnd"/>
      <w:r w:rsidRPr="00BD212E">
        <w:rPr>
          <w:lang w:val="en-US"/>
        </w:rPr>
        <w:t>;</w:t>
      </w:r>
    </w:p>
    <w:p w14:paraId="5FA3636A" w14:textId="77777777" w:rsidR="005733F7" w:rsidRPr="00BD212E" w:rsidRDefault="005733F7" w:rsidP="00B96FAE">
      <w:pPr>
        <w:pStyle w:val="Bullet1"/>
        <w:rPr>
          <w:lang w:val="en-US"/>
        </w:rPr>
      </w:pPr>
      <w:r w:rsidRPr="00BD212E">
        <w:rPr>
          <w:lang w:val="en-US"/>
        </w:rPr>
        <w:lastRenderedPageBreak/>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1A29B48C"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4D002CEF" w14:textId="170C30B5" w:rsidR="005733F7" w:rsidRPr="00BD212E" w:rsidRDefault="005733F7" w:rsidP="00B96FAE">
      <w:pPr>
        <w:pStyle w:val="Bullet1"/>
        <w:rPr>
          <w:lang w:val="en-US"/>
        </w:rPr>
      </w:pPr>
      <w:r w:rsidRPr="00BD212E">
        <w:rPr>
          <w:lang w:val="en-US"/>
        </w:rPr>
        <w:t>Promulgate</w:t>
      </w:r>
      <w:ins w:id="250" w:author="Shahid Khan" w:date="2019-09-24T16:06:00Z">
        <w:r w:rsidR="003C0A0E">
          <w:rPr>
            <w:lang w:val="en-US"/>
          </w:rPr>
          <w:t xml:space="preserve"> or relay</w:t>
        </w:r>
      </w:ins>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del w:id="251" w:author="Shahid Khan" w:date="2019-09-24T16:08:00Z">
        <w:r w:rsidRPr="00BD212E" w:rsidDel="003C0A0E">
          <w:rPr>
            <w:lang w:val="en-US"/>
          </w:rPr>
          <w:delText>incident</w:delText>
        </w:r>
        <w:r w:rsidRPr="00BD212E" w:rsidDel="003C0A0E">
          <w:rPr>
            <w:spacing w:val="-8"/>
            <w:lang w:val="en-US"/>
          </w:rPr>
          <w:delText xml:space="preserve"> </w:delText>
        </w:r>
      </w:del>
      <w:ins w:id="252" w:author="Shahid Khan" w:date="2019-09-24T16:08:00Z">
        <w:r w:rsidR="003C0A0E">
          <w:rPr>
            <w:lang w:val="en-US"/>
          </w:rPr>
          <w:t>situations with</w:t>
        </w:r>
      </w:ins>
      <w:del w:id="253" w:author="Shahid Khan" w:date="2019-09-24T16:08:00Z">
        <w:r w:rsidRPr="00BD212E" w:rsidDel="003C0A0E">
          <w:rPr>
            <w:lang w:val="en-US"/>
          </w:rPr>
          <w:delText>to</w:delText>
        </w:r>
      </w:del>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1AC8B102"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203B4796" w14:textId="77777777" w:rsidR="005733F7" w:rsidRPr="00BD212E" w:rsidRDefault="005733F7" w:rsidP="00B96FAE">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14:paraId="1D35FF44" w14:textId="77777777" w:rsidR="005733F7" w:rsidRPr="00BD212E" w:rsidRDefault="005733F7" w:rsidP="00B96FAE">
      <w:pPr>
        <w:pStyle w:val="Bullet1"/>
        <w:rPr>
          <w:lang w:val="en-US"/>
        </w:rPr>
      </w:pPr>
      <w:r w:rsidRPr="00BD212E">
        <w:rPr>
          <w:lang w:val="en-US"/>
        </w:rPr>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14:paraId="3B8E88E7" w14:textId="77777777" w:rsidR="005733F7" w:rsidRDefault="00B96FAE" w:rsidP="00B96FAE">
      <w:pPr>
        <w:pStyle w:val="Heading3"/>
        <w:rPr>
          <w:lang w:val="en-US"/>
        </w:rPr>
      </w:pPr>
      <w:bookmarkStart w:id="254" w:name="_Toc526675730"/>
      <w:r>
        <w:rPr>
          <w:lang w:val="en-US"/>
        </w:rPr>
        <w:t>Pollution</w:t>
      </w:r>
      <w:bookmarkEnd w:id="254"/>
    </w:p>
    <w:p w14:paraId="6626DE68" w14:textId="77777777"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7C2F2979" w14:textId="76A225A6" w:rsidR="00B96FAE" w:rsidRDefault="00B96FAE" w:rsidP="00B96FAE">
      <w:pPr>
        <w:pStyle w:val="Bullet1"/>
        <w:rPr>
          <w:ins w:id="255" w:author="Shahid Khan" w:date="2019-09-24T16:12:00Z"/>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458B39AE" w14:textId="1D65E50D" w:rsidR="003C0A0E" w:rsidRPr="00BD212E" w:rsidRDefault="003C0A0E" w:rsidP="00B96FAE">
      <w:pPr>
        <w:pStyle w:val="Bullet1"/>
        <w:rPr>
          <w:lang w:val="en-US"/>
        </w:rPr>
      </w:pPr>
      <w:ins w:id="256" w:author="Shahid Khan" w:date="2019-09-24T16:12:00Z">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ins>
    </w:p>
    <w:p w14:paraId="3857042A"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w:t>
      </w:r>
      <w:proofErr w:type="spellStart"/>
      <w:r w:rsidRPr="00BD212E">
        <w:rPr>
          <w:lang w:val="en-US"/>
        </w:rPr>
        <w:t>ies</w:t>
      </w:r>
      <w:proofErr w:type="spellEnd"/>
      <w:r w:rsidRPr="00BD212E">
        <w:rPr>
          <w:lang w:val="en-US"/>
        </w:rPr>
        <w:t>;</w:t>
      </w:r>
    </w:p>
    <w:p w14:paraId="7D4786D0" w14:textId="3055B6C2"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ins w:id="257" w:author="Shahid Khan" w:date="2019-09-24T16:09:00Z">
        <w:r w:rsidR="003C0A0E">
          <w:rPr>
            <w:lang w:val="en-US"/>
          </w:rPr>
          <w:t>,</w:t>
        </w:r>
      </w:ins>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3C0BC54F" w14:textId="5E568AA4"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2A9D4955"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6F130F5A" w14:textId="77777777" w:rsidR="00B96FAE" w:rsidRDefault="00B96FAE" w:rsidP="00B96FAE">
      <w:pPr>
        <w:pStyle w:val="Heading3"/>
        <w:rPr>
          <w:lang w:val="en-US"/>
        </w:rPr>
      </w:pPr>
      <w:bookmarkStart w:id="258" w:name="_Toc526675731"/>
      <w:r>
        <w:rPr>
          <w:lang w:val="en-US"/>
        </w:rPr>
        <w:t>Places of Refuge</w:t>
      </w:r>
      <w:bookmarkEnd w:id="258"/>
    </w:p>
    <w:p w14:paraId="4940E8DB" w14:textId="77777777" w:rsidR="00B96FAE" w:rsidRDefault="00B96FAE" w:rsidP="00A824D2">
      <w:pPr>
        <w:pStyle w:val="BodyText"/>
      </w:pPr>
      <w:r w:rsidRPr="00A824D2">
        <w:t xml:space="preserve">Places of Refuge procedures should be developed, depending on national requirements and the </w:t>
      </w:r>
      <w:proofErr w:type="gramStart"/>
      <w:r w:rsidRPr="00A824D2">
        <w:t>particular arrangements</w:t>
      </w:r>
      <w:proofErr w:type="gramEnd"/>
      <w:r w:rsidRPr="00A824D2">
        <w:t xml:space="preserve"> arising out of the implementation of IMO Resolution A.949(23) Guidelines on Places of Refuge for Ships in Need of Assistance.</w:t>
      </w:r>
    </w:p>
    <w:p w14:paraId="5A31E875" w14:textId="77777777" w:rsidR="00A824D2" w:rsidRDefault="00A824D2" w:rsidP="00A824D2">
      <w:pPr>
        <w:pStyle w:val="Heading3"/>
      </w:pPr>
      <w:bookmarkStart w:id="259" w:name="_Toc526675732"/>
      <w:r>
        <w:t>Medical Emergency</w:t>
      </w:r>
      <w:bookmarkEnd w:id="259"/>
    </w:p>
    <w:p w14:paraId="47AFB49C" w14:textId="77777777"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3AB091EC" w14:textId="67ACA83A"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del w:id="260" w:author="Shahid Khan" w:date="2019-09-25T08:20:00Z">
        <w:r w:rsidRPr="00BD212E" w:rsidDel="00A02C1D">
          <w:rPr>
            <w:lang w:val="en-US"/>
          </w:rPr>
          <w:delText>rescue</w:delText>
        </w:r>
        <w:r w:rsidRPr="00BD212E" w:rsidDel="00A02C1D">
          <w:rPr>
            <w:spacing w:val="-7"/>
            <w:lang w:val="en-US"/>
          </w:rPr>
          <w:delText xml:space="preserve"> </w:delText>
        </w:r>
        <w:r w:rsidRPr="00BD212E" w:rsidDel="00A02C1D">
          <w:rPr>
            <w:lang w:val="en-US"/>
          </w:rPr>
          <w:delText>c</w:delText>
        </w:r>
        <w:r w:rsidRPr="00BD212E" w:rsidDel="00A02C1D">
          <w:rPr>
            <w:spacing w:val="-1"/>
            <w:lang w:val="en-US"/>
          </w:rPr>
          <w:delText>o</w:delText>
        </w:r>
        <w:r w:rsidRPr="00BD212E" w:rsidDel="00A02C1D">
          <w:rPr>
            <w:lang w:val="en-US"/>
          </w:rPr>
          <w:delText>-ordination</w:delText>
        </w:r>
        <w:r w:rsidRPr="00BD212E" w:rsidDel="00A02C1D">
          <w:rPr>
            <w:spacing w:val="-13"/>
            <w:lang w:val="en-US"/>
          </w:rPr>
          <w:delText xml:space="preserve"> </w:delText>
        </w:r>
        <w:r w:rsidRPr="00BD212E" w:rsidDel="00A02C1D">
          <w:rPr>
            <w:lang w:val="en-US"/>
          </w:rPr>
          <w:delText>centre</w:delText>
        </w:r>
      </w:del>
      <w:r w:rsidRPr="00BD212E">
        <w:rPr>
          <w:lang w:val="en-US"/>
        </w:rPr>
        <w:t>;</w:t>
      </w:r>
    </w:p>
    <w:p w14:paraId="22DAEEFE"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440F3B19" w14:textId="77777777"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proofErr w:type="spellStart"/>
      <w:r w:rsidRPr="00BD212E">
        <w:rPr>
          <w:lang w:val="en-US"/>
        </w:rPr>
        <w:t>manoeuvring</w:t>
      </w:r>
      <w:proofErr w:type="spellEnd"/>
      <w:r w:rsidRPr="00BD212E">
        <w:rPr>
          <w:spacing w:val="-13"/>
          <w:lang w:val="en-US"/>
        </w:rPr>
        <w:t xml:space="preserve"> </w:t>
      </w:r>
      <w:r w:rsidRPr="00BD212E">
        <w:rPr>
          <w:lang w:val="en-US"/>
        </w:rPr>
        <w:t>requirements.</w:t>
      </w:r>
    </w:p>
    <w:p w14:paraId="175B0A19" w14:textId="77777777" w:rsidR="00A824D2" w:rsidRDefault="00A824D2" w:rsidP="00A824D2">
      <w:pPr>
        <w:pStyle w:val="Heading3"/>
      </w:pPr>
      <w:bookmarkStart w:id="261" w:name="_Toc526675733"/>
      <w:r>
        <w:t>Vessel Not Under Command (NUC)</w:t>
      </w:r>
      <w:bookmarkEnd w:id="261"/>
    </w:p>
    <w:p w14:paraId="1A9F16A9" w14:textId="77777777"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435000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604DD917" w14:textId="6BAF0D15"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del w:id="262" w:author="Shahid Khan" w:date="2019-09-25T08:30:00Z">
        <w:r w:rsidRPr="00BD212E" w:rsidDel="00C010AB">
          <w:rPr>
            <w:spacing w:val="-3"/>
            <w:lang w:val="en-US"/>
          </w:rPr>
          <w:delText xml:space="preserve"> </w:delText>
        </w:r>
      </w:del>
      <w:r w:rsidRPr="00BD212E">
        <w:rPr>
          <w:lang w:val="en-US"/>
        </w:rPr>
        <w:t>board</w:t>
      </w:r>
      <w:r w:rsidRPr="00BD212E">
        <w:rPr>
          <w:spacing w:val="-6"/>
          <w:lang w:val="en-US"/>
        </w:rPr>
        <w:t xml:space="preserve"> </w:t>
      </w:r>
      <w:r w:rsidRPr="00BD212E">
        <w:rPr>
          <w:lang w:val="en-US"/>
        </w:rPr>
        <w:t>situation;</w:t>
      </w:r>
    </w:p>
    <w:p w14:paraId="258E2013"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712EC6"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14:paraId="091C52C6" w14:textId="5656ED7C" w:rsidR="00A824D2" w:rsidRPr="00BD212E" w:rsidRDefault="00A824D2" w:rsidP="00A824D2">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ins w:id="263" w:author="Shahid Khan" w:date="2019-09-25T08:30:00Z">
        <w:r w:rsidR="00C010AB">
          <w:rPr>
            <w:lang w:val="en-US"/>
          </w:rPr>
          <w:t>,</w:t>
        </w:r>
      </w:ins>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14:paraId="1EA03E8A" w14:textId="77777777" w:rsidR="00A824D2" w:rsidRDefault="00A824D2" w:rsidP="00A824D2">
      <w:pPr>
        <w:pStyle w:val="Heading3"/>
        <w:rPr>
          <w:lang w:val="en-US"/>
        </w:rPr>
      </w:pPr>
      <w:bookmarkStart w:id="264" w:name="_Toc526675734"/>
      <w:r>
        <w:rPr>
          <w:lang w:val="en-US"/>
        </w:rPr>
        <w:t>Security Incident</w:t>
      </w:r>
      <w:bookmarkEnd w:id="264"/>
    </w:p>
    <w:p w14:paraId="048BE7FD" w14:textId="77777777"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14:paraId="064F7CB3" w14:textId="77777777" w:rsidR="00A824D2" w:rsidRDefault="00A824D2" w:rsidP="00A824D2">
      <w:pPr>
        <w:pStyle w:val="Heading3"/>
        <w:rPr>
          <w:rFonts w:eastAsia="Arial"/>
          <w:lang w:val="en-US"/>
        </w:rPr>
      </w:pPr>
      <w:bookmarkStart w:id="265" w:name="_Toc526675735"/>
      <w:r>
        <w:rPr>
          <w:rFonts w:eastAsia="Arial"/>
          <w:lang w:val="en-US"/>
        </w:rPr>
        <w:t>Protest Action</w:t>
      </w:r>
      <w:bookmarkEnd w:id="265"/>
    </w:p>
    <w:p w14:paraId="326FA3D0" w14:textId="77777777"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14:paraId="7FEC32A8" w14:textId="77777777" w:rsidR="00A824D2" w:rsidRPr="00BD212E" w:rsidRDefault="00A824D2" w:rsidP="00A824D2">
      <w:pPr>
        <w:pStyle w:val="BodyText"/>
        <w:rPr>
          <w:lang w:val="en-US"/>
        </w:rPr>
      </w:pPr>
      <w:r w:rsidRPr="00BD212E">
        <w:rPr>
          <w:lang w:val="en-US"/>
        </w:rPr>
        <w:lastRenderedPageBreak/>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23605DE7"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42FF3EF5" w14:textId="0D3AC8AF"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ins w:id="266" w:author="Shahid Khan" w:date="2019-09-25T08:34:00Z">
        <w:r w:rsidR="00C010AB">
          <w:rPr>
            <w:spacing w:val="-9"/>
            <w:lang w:val="en-US"/>
          </w:rPr>
          <w:t xml:space="preserve">but not limited to </w:t>
        </w:r>
      </w:ins>
      <w:r w:rsidRPr="00BD212E">
        <w:rPr>
          <w:lang w:val="en-US"/>
        </w:rPr>
        <w:t>VTS</w:t>
      </w:r>
      <w:r w:rsidRPr="00BD212E">
        <w:rPr>
          <w:spacing w:val="-4"/>
          <w:lang w:val="en-US"/>
        </w:rPr>
        <w:t xml:space="preserve"> </w:t>
      </w:r>
      <w:r w:rsidRPr="00BD212E">
        <w:rPr>
          <w:lang w:val="en-US"/>
        </w:rPr>
        <w:t>manager;</w:t>
      </w:r>
    </w:p>
    <w:p w14:paraId="551F274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2731B1D2" w14:textId="77777777"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14:paraId="387F8A86" w14:textId="77777777" w:rsidR="00A824D2" w:rsidRDefault="00A824D2" w:rsidP="00A824D2">
      <w:pPr>
        <w:pStyle w:val="Heading3"/>
        <w:rPr>
          <w:lang w:val="en-US"/>
        </w:rPr>
      </w:pPr>
      <w:bookmarkStart w:id="267" w:name="_Toc526675736"/>
      <w:r>
        <w:rPr>
          <w:lang w:val="en-US"/>
        </w:rPr>
        <w:t>Natural Disaster</w:t>
      </w:r>
      <w:bookmarkEnd w:id="267"/>
    </w:p>
    <w:p w14:paraId="0FF20A3A" w14:textId="77777777"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37F1ADA"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E35F77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0764252B" w14:textId="31DFE25D" w:rsidR="00A824D2" w:rsidRPr="00BD212E" w:rsidRDefault="00A824D2" w:rsidP="00A824D2">
      <w:pPr>
        <w:pStyle w:val="Bullet1"/>
        <w:rPr>
          <w:lang w:val="en-US"/>
        </w:rPr>
      </w:pPr>
      <w:r w:rsidRPr="00BD212E">
        <w:rPr>
          <w:lang w:val="en-US"/>
        </w:rPr>
        <w:t>Inform</w:t>
      </w:r>
      <w:r w:rsidRPr="00BD212E">
        <w:rPr>
          <w:spacing w:val="-6"/>
          <w:lang w:val="en-US"/>
        </w:rPr>
        <w:t xml:space="preserve"> </w:t>
      </w:r>
      <w:ins w:id="268" w:author="Shahid Khan" w:date="2019-09-25T08:40:00Z">
        <w:r w:rsidR="00514BA9">
          <w:rPr>
            <w:spacing w:val="-6"/>
            <w:lang w:val="en-US"/>
          </w:rPr>
          <w:t>MRCC</w:t>
        </w:r>
      </w:ins>
      <w:del w:id="269" w:author="Shahid Khan" w:date="2019-09-25T08:40:00Z">
        <w:r w:rsidRPr="00BD212E" w:rsidDel="00514BA9">
          <w:rPr>
            <w:lang w:val="en-US"/>
          </w:rPr>
          <w:delText>rescue</w:delText>
        </w:r>
        <w:r w:rsidRPr="00BD212E" w:rsidDel="00514BA9">
          <w:rPr>
            <w:spacing w:val="-7"/>
            <w:lang w:val="en-US"/>
          </w:rPr>
          <w:delText xml:space="preserve"> </w:delText>
        </w:r>
        <w:r w:rsidRPr="00BD212E" w:rsidDel="00514BA9">
          <w:rPr>
            <w:lang w:val="en-US"/>
          </w:rPr>
          <w:delText>co-ordination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7F2A349" w14:textId="77777777" w:rsidR="00A824D2" w:rsidRPr="00A824D2" w:rsidRDefault="00A824D2" w:rsidP="00A824D2">
      <w:pPr>
        <w:pStyle w:val="BodyText"/>
        <w:rPr>
          <w:lang w:val="en-US"/>
        </w:rPr>
      </w:pPr>
    </w:p>
    <w:sectPr w:rsidR="00A824D2" w:rsidRPr="00A824D2" w:rsidSect="00A824D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 w:author="Shahid Khan" w:date="2019-09-24T08:58:00Z" w:initials="SK">
    <w:p w14:paraId="21421282" w14:textId="5778B0BF" w:rsidR="00A02C1D" w:rsidRDefault="00A02C1D">
      <w:pPr>
        <w:pStyle w:val="CommentText"/>
      </w:pPr>
      <w:r>
        <w:rPr>
          <w:rStyle w:val="CommentReference"/>
        </w:rPr>
        <w:annotationRef/>
      </w:r>
      <w:r>
        <w:t>In line with the new draft IMO Res A.857(20)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4212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421282" w16cid:durableId="213459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F16ED" w14:textId="77777777" w:rsidR="00A02C1D" w:rsidRDefault="00A02C1D" w:rsidP="003274DB">
      <w:r>
        <w:separator/>
      </w:r>
    </w:p>
    <w:p w14:paraId="31CF3E91" w14:textId="77777777" w:rsidR="00A02C1D" w:rsidRDefault="00A02C1D"/>
  </w:endnote>
  <w:endnote w:type="continuationSeparator" w:id="0">
    <w:p w14:paraId="74C1C72B" w14:textId="77777777" w:rsidR="00A02C1D" w:rsidRDefault="00A02C1D" w:rsidP="003274DB">
      <w:r>
        <w:continuationSeparator/>
      </w:r>
    </w:p>
    <w:p w14:paraId="4902B7E1" w14:textId="77777777" w:rsidR="00A02C1D" w:rsidRDefault="00A02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CC338" w14:textId="77777777" w:rsidR="00A02C1D" w:rsidRDefault="00A02C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A0261" w14:textId="77777777" w:rsidR="00A02C1D" w:rsidRDefault="00A02C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29FE35" w14:textId="77777777" w:rsidR="00A02C1D" w:rsidRDefault="00A02C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0A0F38" w14:textId="77777777" w:rsidR="00A02C1D" w:rsidRDefault="00A02C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F6BAA0" w14:textId="77777777" w:rsidR="00A02C1D" w:rsidRDefault="00A02C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E7BFF" w14:textId="77777777" w:rsidR="00A02C1D" w:rsidRPr="003A639A" w:rsidRDefault="00A02C1D" w:rsidP="003A639A">
    <w:pPr>
      <w:rPr>
        <w:rFonts w:ascii="Avenir Book" w:hAnsi="Avenir Book"/>
        <w:color w:val="808080" w:themeColor="background1" w:themeShade="80"/>
        <w:sz w:val="13"/>
        <w:szCs w:val="13"/>
        <w:lang w:val="fr-FR"/>
      </w:rPr>
    </w:pPr>
    <w:r w:rsidRPr="00442889">
      <w:rPr>
        <w:noProof/>
        <w:lang w:val="fr-FR" w:eastAsia="fr-FR"/>
      </w:rPr>
      <w:drawing>
        <wp:anchor distT="0" distB="0" distL="114300" distR="114300" simplePos="0" relativeHeight="251812864" behindDoc="1" locked="0" layoutInCell="1" allowOverlap="1" wp14:anchorId="7F5AAD3E" wp14:editId="54B532EF">
          <wp:simplePos x="0" y="0"/>
          <wp:positionH relativeFrom="page">
            <wp:posOffset>770991</wp:posOffset>
          </wp:positionH>
          <wp:positionV relativeFrom="page">
            <wp:posOffset>9554771</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fr-FR" w:eastAsia="fr-FR"/>
      </w:rPr>
      <mc:AlternateContent>
        <mc:Choice Requires="wps">
          <w:drawing>
            <wp:anchor distT="0" distB="0" distL="114300" distR="114300" simplePos="0" relativeHeight="251811840" behindDoc="0" locked="0" layoutInCell="1" allowOverlap="1" wp14:anchorId="466FEE24" wp14:editId="4F0FA37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38382" id="Connecteur droit 11" o:spid="_x0000_s1026" style="position:absolute;z-index:251811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1A440" w14:textId="77777777" w:rsidR="00A02C1D" w:rsidRDefault="00A02C1D"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480F5CF2" wp14:editId="106D8A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2F802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106EA56" w14:textId="77777777" w:rsidR="00A02C1D" w:rsidRPr="00C907DF" w:rsidRDefault="00A02C1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158E333" w14:textId="77777777" w:rsidR="00A02C1D" w:rsidRPr="00525922" w:rsidRDefault="00A02C1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D4FB2" w14:textId="77777777" w:rsidR="00A02C1D" w:rsidRPr="00C716E5" w:rsidRDefault="00A02C1D" w:rsidP="00C716E5">
    <w:pPr>
      <w:pStyle w:val="Footer"/>
      <w:rPr>
        <w:sz w:val="15"/>
        <w:szCs w:val="15"/>
      </w:rPr>
    </w:pPr>
  </w:p>
  <w:p w14:paraId="72C71B87" w14:textId="77777777" w:rsidR="00A02C1D" w:rsidRDefault="00A02C1D" w:rsidP="00C716E5">
    <w:pPr>
      <w:pStyle w:val="Footerportrait"/>
    </w:pPr>
  </w:p>
  <w:p w14:paraId="5B780F44" w14:textId="491218B3" w:rsidR="00A02C1D" w:rsidRPr="00C907DF" w:rsidRDefault="001F2C0A"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27EE7C0C" w14:textId="3AB93D06" w:rsidR="00A02C1D" w:rsidRPr="00C907DF" w:rsidRDefault="001F2C0A" w:rsidP="00C716E5">
    <w:pPr>
      <w:pStyle w:val="Footerportrait"/>
    </w:pPr>
    <w:r>
      <w:fldChar w:fldCharType="begin"/>
    </w:r>
    <w:r>
      <w:instrText xml:space="preserve"> STYLEREF "Edition number" \* MERGEFORMAT </w:instrText>
    </w:r>
    <w:r>
      <w:fldChar w:fldCharType="separate"/>
    </w:r>
    <w:r>
      <w:t>Edition 1</w:t>
    </w:r>
    <w:r>
      <w:fldChar w:fldCharType="end"/>
    </w:r>
    <w:r w:rsidR="00A02C1D">
      <w:t xml:space="preserve"> - </w:t>
    </w:r>
    <w:r>
      <w:fldChar w:fldCharType="begin"/>
    </w:r>
    <w:r>
      <w:instrText xml:space="preserve"> STYLEREF "Document date" \* MERGEFORMAT </w:instrText>
    </w:r>
    <w:r>
      <w:fldChar w:fldCharType="separate"/>
    </w:r>
    <w:r>
      <w:t>December 2018</w:t>
    </w:r>
    <w:r>
      <w:fldChar w:fldCharType="end"/>
    </w:r>
    <w:r w:rsidR="00A02C1D" w:rsidRPr="00C907DF">
      <w:tab/>
    </w:r>
    <w:r w:rsidR="00A02C1D">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2</w:t>
    </w:r>
    <w:r w:rsidR="00A02C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634B" w14:textId="77777777" w:rsidR="00A02C1D" w:rsidRDefault="00A02C1D" w:rsidP="00C716E5">
    <w:pPr>
      <w:pStyle w:val="Footer"/>
    </w:pPr>
  </w:p>
  <w:p w14:paraId="3B3208EA" w14:textId="77777777" w:rsidR="00A02C1D" w:rsidRDefault="00A02C1D" w:rsidP="00C716E5">
    <w:pPr>
      <w:pStyle w:val="Footerportrait"/>
    </w:pPr>
  </w:p>
  <w:p w14:paraId="098CDC97" w14:textId="4697768F" w:rsidR="00A02C1D" w:rsidRPr="00C907DF" w:rsidRDefault="001F2C0A"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7BF74FB0" w14:textId="4C6643AE" w:rsidR="00A02C1D" w:rsidRPr="00525922" w:rsidRDefault="00A02C1D" w:rsidP="00CC5C49">
    <w:pPr>
      <w:pStyle w:val="Footerportrait"/>
    </w:pPr>
    <w:r w:rsidRPr="00921BC6">
      <w:rPr>
        <w:highlight w:val="yellow"/>
        <w:rPrChange w:id="5" w:author="Shahid Khan" w:date="2019-09-25T09:09:00Z">
          <w:rPr/>
        </w:rPrChange>
      </w:rPr>
      <w:fldChar w:fldCharType="begin"/>
    </w:r>
    <w:r w:rsidRPr="00921BC6">
      <w:rPr>
        <w:highlight w:val="yellow"/>
        <w:rPrChange w:id="6" w:author="Shahid Khan" w:date="2019-09-25T09:09:00Z">
          <w:rPr/>
        </w:rPrChange>
      </w:rPr>
      <w:instrText xml:space="preserve"> STYLEREF "Edition number" \* MERGEFORMAT </w:instrText>
    </w:r>
    <w:r w:rsidRPr="00921BC6">
      <w:rPr>
        <w:highlight w:val="yellow"/>
        <w:rPrChange w:id="7" w:author="Shahid Khan" w:date="2019-09-25T09:09:00Z">
          <w:rPr/>
        </w:rPrChange>
      </w:rPr>
      <w:fldChar w:fldCharType="separate"/>
    </w:r>
    <w:r w:rsidR="001F2C0A">
      <w:rPr>
        <w:highlight w:val="yellow"/>
      </w:rPr>
      <w:t>Edition 1</w:t>
    </w:r>
    <w:r w:rsidRPr="00921BC6">
      <w:rPr>
        <w:highlight w:val="yellow"/>
        <w:rPrChange w:id="8" w:author="Shahid Khan" w:date="2019-09-25T09:09:00Z">
          <w:rPr/>
        </w:rPrChange>
      </w:rPr>
      <w:fldChar w:fldCharType="end"/>
    </w:r>
    <w:r w:rsidRPr="00921BC6">
      <w:rPr>
        <w:highlight w:val="yellow"/>
        <w:rPrChange w:id="9" w:author="Shahid Khan" w:date="2019-09-25T09:09:00Z">
          <w:rPr/>
        </w:rPrChange>
      </w:rPr>
      <w:t xml:space="preserve"> - </w:t>
    </w:r>
    <w:r w:rsidRPr="00921BC6">
      <w:rPr>
        <w:highlight w:val="yellow"/>
        <w:rPrChange w:id="10" w:author="Shahid Khan" w:date="2019-09-25T09:09:00Z">
          <w:rPr/>
        </w:rPrChange>
      </w:rPr>
      <w:fldChar w:fldCharType="begin"/>
    </w:r>
    <w:r w:rsidRPr="00921BC6">
      <w:rPr>
        <w:highlight w:val="yellow"/>
        <w:rPrChange w:id="11" w:author="Shahid Khan" w:date="2019-09-25T09:09:00Z">
          <w:rPr/>
        </w:rPrChange>
      </w:rPr>
      <w:instrText xml:space="preserve"> STYLEREF "Document date" \* MERGEFORMAT </w:instrText>
    </w:r>
    <w:r w:rsidRPr="00921BC6">
      <w:rPr>
        <w:highlight w:val="yellow"/>
        <w:rPrChange w:id="12" w:author="Shahid Khan" w:date="2019-09-25T09:09:00Z">
          <w:rPr/>
        </w:rPrChange>
      </w:rPr>
      <w:fldChar w:fldCharType="separate"/>
    </w:r>
    <w:r w:rsidR="001F2C0A">
      <w:rPr>
        <w:highlight w:val="yellow"/>
      </w:rPr>
      <w:t>December 2018</w:t>
    </w:r>
    <w:r w:rsidRPr="00921BC6">
      <w:rPr>
        <w:highlight w:val="yellow"/>
        <w:rPrChange w:id="13" w:author="Shahid Khan" w:date="2019-09-25T09:09:00Z">
          <w:rPr/>
        </w:rPrChange>
      </w:rPr>
      <w:fldChar w:fldCharType="end"/>
    </w:r>
    <w:r w:rsidRPr="00921BC6">
      <w:rPr>
        <w:highlight w:val="yellow"/>
        <w:rPrChange w:id="14" w:author="Shahid Khan" w:date="2019-09-25T09:09:00Z">
          <w:rPr/>
        </w:rPrChange>
      </w:rPr>
      <w:tab/>
      <w:t xml:space="preserve">P </w:t>
    </w:r>
    <w:r w:rsidRPr="00921BC6">
      <w:rPr>
        <w:rStyle w:val="PageNumber"/>
        <w:szCs w:val="15"/>
        <w:highlight w:val="yellow"/>
        <w:rPrChange w:id="15" w:author="Shahid Khan" w:date="2019-09-25T09:09:00Z">
          <w:rPr>
            <w:rStyle w:val="PageNumber"/>
            <w:szCs w:val="15"/>
          </w:rPr>
        </w:rPrChange>
      </w:rPr>
      <w:fldChar w:fldCharType="begin"/>
    </w:r>
    <w:r w:rsidRPr="00921BC6">
      <w:rPr>
        <w:rStyle w:val="PageNumber"/>
        <w:szCs w:val="15"/>
        <w:highlight w:val="yellow"/>
        <w:rPrChange w:id="16" w:author="Shahid Khan" w:date="2019-09-25T09:09:00Z">
          <w:rPr>
            <w:rStyle w:val="PageNumber"/>
            <w:szCs w:val="15"/>
          </w:rPr>
        </w:rPrChange>
      </w:rPr>
      <w:instrText xml:space="preserve">PAGE  </w:instrText>
    </w:r>
    <w:r w:rsidRPr="00921BC6">
      <w:rPr>
        <w:rStyle w:val="PageNumber"/>
        <w:szCs w:val="15"/>
        <w:highlight w:val="yellow"/>
        <w:rPrChange w:id="17" w:author="Shahid Khan" w:date="2019-09-25T09:09:00Z">
          <w:rPr>
            <w:rStyle w:val="PageNumber"/>
            <w:szCs w:val="15"/>
          </w:rPr>
        </w:rPrChange>
      </w:rPr>
      <w:fldChar w:fldCharType="separate"/>
    </w:r>
    <w:r w:rsidRPr="00921BC6">
      <w:rPr>
        <w:rStyle w:val="PageNumber"/>
        <w:szCs w:val="15"/>
        <w:highlight w:val="yellow"/>
        <w:rPrChange w:id="18" w:author="Shahid Khan" w:date="2019-09-25T09:09:00Z">
          <w:rPr>
            <w:rStyle w:val="PageNumber"/>
            <w:szCs w:val="15"/>
          </w:rPr>
        </w:rPrChange>
      </w:rPr>
      <w:t>3</w:t>
    </w:r>
    <w:r w:rsidRPr="00921BC6">
      <w:rPr>
        <w:rStyle w:val="PageNumber"/>
        <w:szCs w:val="15"/>
        <w:highlight w:val="yellow"/>
        <w:rPrChange w:id="19" w:author="Shahid Khan" w:date="2019-09-25T09:09:00Z">
          <w:rPr>
            <w:rStyle w:val="PageNumber"/>
            <w:szCs w:val="15"/>
          </w:rPr>
        </w:rPrChan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51794" w14:textId="77777777" w:rsidR="00A02C1D" w:rsidRDefault="00A02C1D" w:rsidP="00C716E5">
    <w:pPr>
      <w:pStyle w:val="Footer"/>
    </w:pPr>
  </w:p>
  <w:p w14:paraId="7D866B85" w14:textId="77777777" w:rsidR="00A02C1D" w:rsidRDefault="00A02C1D" w:rsidP="00C716E5">
    <w:pPr>
      <w:pStyle w:val="Footerportrait"/>
    </w:pPr>
  </w:p>
  <w:p w14:paraId="28D7C20E" w14:textId="14BBECBD" w:rsidR="00A02C1D" w:rsidRPr="00C907DF" w:rsidRDefault="001F2C0A"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02C1D" w:rsidRPr="00C907DF">
      <w:t xml:space="preserve"> </w:t>
    </w:r>
    <w:r w:rsidR="00A02C1D">
      <w:t xml:space="preserve">G1141 - </w:t>
    </w:r>
    <w:r>
      <w:fldChar w:fldCharType="begin"/>
    </w:r>
    <w:r>
      <w:instrText xml:space="preserve"> STYLEREF "Document number" \* MERGEFORMAT </w:instrText>
    </w:r>
    <w:r>
      <w:fldChar w:fldCharType="separate"/>
    </w:r>
    <w:r>
      <w:t>Operational Procedures for Vessel Traffic Services</w:t>
    </w:r>
    <w:r>
      <w:fldChar w:fldCharType="end"/>
    </w:r>
    <w:r w:rsidR="00A02C1D">
      <w:fldChar w:fldCharType="begin"/>
    </w:r>
    <w:r w:rsidR="00A02C1D">
      <w:instrText xml:space="preserve"> STYLEREF "Document name" \* MERGEFORMAT </w:instrText>
    </w:r>
    <w:r w:rsidR="00A02C1D">
      <w:fldChar w:fldCharType="end"/>
    </w:r>
  </w:p>
  <w:p w14:paraId="783C6CEC" w14:textId="186174FF" w:rsidR="00A02C1D" w:rsidRPr="00C907DF" w:rsidRDefault="001F2C0A" w:rsidP="00CC5C49">
    <w:pPr>
      <w:pStyle w:val="Footerportrait"/>
      <w:tabs>
        <w:tab w:val="clear" w:pos="10206"/>
        <w:tab w:val="right" w:pos="15137"/>
      </w:tabs>
    </w:pPr>
    <w:r>
      <w:fldChar w:fldCharType="begin"/>
    </w:r>
    <w:r>
      <w:instrText xml:space="preserve"> STYLEREF "Edition number" \* MERGEFORMAT </w:instrText>
    </w:r>
    <w:r>
      <w:fldChar w:fldCharType="separate"/>
    </w:r>
    <w:r>
      <w:t>Edition 1</w:t>
    </w:r>
    <w:r>
      <w:fldChar w:fldCharType="end"/>
    </w:r>
    <w:r w:rsidR="00A02C1D">
      <w:t xml:space="preserve"> - </w:t>
    </w:r>
    <w:r>
      <w:fldChar w:fldCharType="begin"/>
    </w:r>
    <w:r>
      <w:instrText xml:space="preserve"> STYLEREF "Document date" \* MERGEFORMAT </w:instrText>
    </w:r>
    <w:r>
      <w:fldChar w:fldCharType="separate"/>
    </w:r>
    <w:r>
      <w:t>December 2018</w:t>
    </w:r>
    <w:r>
      <w:fldChar w:fldCharType="end"/>
    </w:r>
    <w:r w:rsidR="00A02C1D">
      <w:tab/>
    </w:r>
    <w:r w:rsidR="00A02C1D">
      <w:rPr>
        <w:rStyle w:val="PageNumber"/>
        <w:szCs w:val="15"/>
      </w:rPr>
      <w:t xml:space="preserve">P </w:t>
    </w:r>
    <w:r w:rsidR="00A02C1D" w:rsidRPr="00C907DF">
      <w:rPr>
        <w:rStyle w:val="PageNumber"/>
        <w:szCs w:val="15"/>
      </w:rPr>
      <w:fldChar w:fldCharType="begin"/>
    </w:r>
    <w:r w:rsidR="00A02C1D" w:rsidRPr="00C907DF">
      <w:rPr>
        <w:rStyle w:val="PageNumber"/>
        <w:szCs w:val="15"/>
      </w:rPr>
      <w:instrText xml:space="preserve">PAGE  </w:instrText>
    </w:r>
    <w:r w:rsidR="00A02C1D" w:rsidRPr="00C907DF">
      <w:rPr>
        <w:rStyle w:val="PageNumber"/>
        <w:szCs w:val="15"/>
      </w:rPr>
      <w:fldChar w:fldCharType="separate"/>
    </w:r>
    <w:r w:rsidR="00A02C1D">
      <w:rPr>
        <w:rStyle w:val="PageNumber"/>
        <w:szCs w:val="15"/>
      </w:rPr>
      <w:t>4</w:t>
    </w:r>
    <w:r w:rsidR="00A02C1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EF7FF" w14:textId="77777777" w:rsidR="00A02C1D" w:rsidRDefault="00A02C1D" w:rsidP="003274DB">
      <w:r>
        <w:separator/>
      </w:r>
    </w:p>
    <w:p w14:paraId="162CA843" w14:textId="77777777" w:rsidR="00A02C1D" w:rsidRDefault="00A02C1D"/>
  </w:footnote>
  <w:footnote w:type="continuationSeparator" w:id="0">
    <w:p w14:paraId="0DF8F90E" w14:textId="77777777" w:rsidR="00A02C1D" w:rsidRDefault="00A02C1D" w:rsidP="003274DB">
      <w:r>
        <w:continuationSeparator/>
      </w:r>
    </w:p>
    <w:p w14:paraId="237745AF" w14:textId="77777777" w:rsidR="00A02C1D" w:rsidRDefault="00A02C1D"/>
  </w:footnote>
  <w:footnote w:id="1">
    <w:p w14:paraId="4D1A0E3F" w14:textId="77777777" w:rsidR="00A02C1D" w:rsidRPr="007E17CF" w:rsidDel="00110F6C" w:rsidRDefault="00A02C1D" w:rsidP="00244D75">
      <w:pPr>
        <w:pStyle w:val="Reference"/>
        <w:rPr>
          <w:del w:id="51" w:author="Shahid Khan" w:date="2019-09-24T09:23:00Z"/>
          <w:sz w:val="18"/>
          <w:szCs w:val="18"/>
          <w:lang w:val="en-AU"/>
        </w:rPr>
      </w:pPr>
      <w:del w:id="52" w:author="Shahid Khan" w:date="2019-09-24T09:23:00Z">
        <w:r w:rsidRPr="007E17CF" w:rsidDel="00110F6C">
          <w:rPr>
            <w:rStyle w:val="FootnoteReference"/>
            <w:sz w:val="18"/>
            <w:szCs w:val="18"/>
          </w:rPr>
          <w:footnoteRef/>
        </w:r>
        <w:r w:rsidRPr="007E17CF" w:rsidDel="00110F6C">
          <w:rPr>
            <w:sz w:val="18"/>
            <w:szCs w:val="18"/>
          </w:rPr>
          <w:delText xml:space="preserve"> IMO Resolution A.857(20), Guidelines for Vessel Traffic Services, Annex 1, 2.5.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160" w14:textId="77777777" w:rsidR="001F2C0A" w:rsidRDefault="001F2C0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29C46" w14:textId="77777777" w:rsidR="00A02C1D" w:rsidRDefault="00A02C1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4E7A1" w14:textId="77777777" w:rsidR="00A02C1D" w:rsidRPr="00667792" w:rsidRDefault="00A02C1D" w:rsidP="00667792">
    <w:pPr>
      <w:pStyle w:val="Header"/>
    </w:pPr>
    <w:r>
      <w:rPr>
        <w:noProof/>
        <w:lang w:val="fr-FR" w:eastAsia="fr-FR"/>
      </w:rPr>
      <w:drawing>
        <wp:anchor distT="0" distB="0" distL="114300" distR="114300" simplePos="0" relativeHeight="251678720" behindDoc="1" locked="0" layoutInCell="1" allowOverlap="1" wp14:anchorId="0A2687C2" wp14:editId="0332C0C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40C1B" w14:textId="77777777" w:rsidR="00A02C1D" w:rsidRDefault="00A02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E25CE" w14:textId="7D340B17" w:rsidR="00A02C1D" w:rsidRPr="00ED2A8D" w:rsidRDefault="00A02C1D" w:rsidP="001F2C0A">
    <w:pPr>
      <w:pStyle w:val="Header"/>
      <w:jc w:val="right"/>
    </w:pPr>
    <w:r w:rsidRPr="00442889">
      <w:rPr>
        <w:noProof/>
        <w:lang w:val="fr-FR" w:eastAsia="fr-FR"/>
      </w:rPr>
      <w:drawing>
        <wp:anchor distT="0" distB="0" distL="114300" distR="114300" simplePos="0" relativeHeight="251509760" behindDoc="1" locked="0" layoutInCell="1" allowOverlap="1" wp14:anchorId="49F978D2" wp14:editId="029CEA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F2C0A">
      <w:t>VTS47-</w:t>
    </w:r>
    <w:bookmarkStart w:id="4" w:name="_GoBack"/>
    <w:bookmarkEnd w:id="4"/>
    <w:r w:rsidR="001F2C0A">
      <w:t>13.3.1</w:t>
    </w:r>
  </w:p>
  <w:p w14:paraId="3E3D4FE4" w14:textId="77777777" w:rsidR="00A02C1D" w:rsidRPr="00ED2A8D" w:rsidRDefault="00A02C1D" w:rsidP="008747E0">
    <w:pPr>
      <w:pStyle w:val="Header"/>
    </w:pPr>
  </w:p>
  <w:p w14:paraId="512EAD2D" w14:textId="77777777" w:rsidR="00A02C1D" w:rsidRDefault="00A02C1D" w:rsidP="008747E0">
    <w:pPr>
      <w:pStyle w:val="Header"/>
    </w:pPr>
  </w:p>
  <w:p w14:paraId="06B67EE7" w14:textId="77777777" w:rsidR="00A02C1D" w:rsidRDefault="00A02C1D" w:rsidP="008747E0">
    <w:pPr>
      <w:pStyle w:val="Header"/>
    </w:pPr>
  </w:p>
  <w:p w14:paraId="222F1872" w14:textId="77777777" w:rsidR="00A02C1D" w:rsidRDefault="00A02C1D" w:rsidP="008747E0">
    <w:pPr>
      <w:pStyle w:val="Header"/>
    </w:pPr>
  </w:p>
  <w:p w14:paraId="03C98D8F" w14:textId="77777777" w:rsidR="00A02C1D" w:rsidRDefault="00A02C1D" w:rsidP="008747E0">
    <w:pPr>
      <w:pStyle w:val="Header"/>
    </w:pPr>
  </w:p>
  <w:p w14:paraId="664846A4" w14:textId="77777777" w:rsidR="00A02C1D" w:rsidRDefault="00A02C1D" w:rsidP="008747E0">
    <w:pPr>
      <w:pStyle w:val="Header"/>
    </w:pPr>
    <w:r>
      <w:rPr>
        <w:noProof/>
        <w:lang w:val="fr-FR" w:eastAsia="fr-FR"/>
      </w:rPr>
      <w:drawing>
        <wp:anchor distT="0" distB="0" distL="114300" distR="114300" simplePos="0" relativeHeight="251505664" behindDoc="1" locked="0" layoutInCell="1" allowOverlap="1" wp14:anchorId="58CEC5A9" wp14:editId="0F81BDC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CAFB68" w14:textId="77777777" w:rsidR="00A02C1D" w:rsidRPr="00ED2A8D" w:rsidRDefault="00A02C1D" w:rsidP="008747E0">
    <w:pPr>
      <w:pStyle w:val="Header"/>
    </w:pPr>
  </w:p>
  <w:p w14:paraId="6F1BD251" w14:textId="77777777" w:rsidR="00A02C1D" w:rsidRPr="00ED2A8D" w:rsidRDefault="00A02C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DFB6" w14:textId="77777777" w:rsidR="00A02C1D" w:rsidRDefault="00A02C1D">
    <w:pPr>
      <w:pStyle w:val="Header"/>
    </w:pPr>
    <w:r>
      <w:rPr>
        <w:noProof/>
        <w:lang w:val="fr-FR" w:eastAsia="fr-FR"/>
      </w:rPr>
      <w:drawing>
        <wp:anchor distT="0" distB="0" distL="114300" distR="114300" simplePos="0" relativeHeight="251688960" behindDoc="1" locked="0" layoutInCell="1" allowOverlap="1" wp14:anchorId="25FEAB2E" wp14:editId="35F9B7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292F79" w14:textId="77777777" w:rsidR="00A02C1D" w:rsidRDefault="00A02C1D">
    <w:pPr>
      <w:pStyle w:val="Header"/>
    </w:pPr>
  </w:p>
  <w:p w14:paraId="2D0EED14" w14:textId="77777777" w:rsidR="00A02C1D" w:rsidRDefault="00A02C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ECF6" w14:textId="77777777" w:rsidR="00A02C1D" w:rsidRDefault="00A02C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6FF2" w14:textId="77777777" w:rsidR="00A02C1D" w:rsidRPr="00ED2A8D" w:rsidRDefault="00A02C1D" w:rsidP="008747E0">
    <w:pPr>
      <w:pStyle w:val="Header"/>
    </w:pPr>
    <w:r>
      <w:rPr>
        <w:noProof/>
        <w:lang w:val="fr-FR" w:eastAsia="fr-FR"/>
      </w:rPr>
      <w:drawing>
        <wp:anchor distT="0" distB="0" distL="114300" distR="114300" simplePos="0" relativeHeight="251511808" behindDoc="1" locked="0" layoutInCell="1" allowOverlap="1" wp14:anchorId="556A215D" wp14:editId="638EBF3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18A86A2" w14:textId="77777777" w:rsidR="00A02C1D" w:rsidRPr="00ED2A8D" w:rsidRDefault="00A02C1D" w:rsidP="008747E0">
    <w:pPr>
      <w:pStyle w:val="Header"/>
    </w:pPr>
  </w:p>
  <w:p w14:paraId="2A5BC819" w14:textId="77777777" w:rsidR="00A02C1D" w:rsidRDefault="00A02C1D" w:rsidP="008747E0">
    <w:pPr>
      <w:pStyle w:val="Header"/>
    </w:pPr>
  </w:p>
  <w:p w14:paraId="1E18395B" w14:textId="77777777" w:rsidR="00A02C1D" w:rsidRDefault="00A02C1D" w:rsidP="008747E0">
    <w:pPr>
      <w:pStyle w:val="Header"/>
    </w:pPr>
  </w:p>
  <w:p w14:paraId="225D1C78" w14:textId="77777777" w:rsidR="00A02C1D" w:rsidRDefault="00A02C1D" w:rsidP="008747E0">
    <w:pPr>
      <w:pStyle w:val="Header"/>
    </w:pPr>
  </w:p>
  <w:p w14:paraId="6919FB36" w14:textId="77777777" w:rsidR="00A02C1D" w:rsidRPr="00441393" w:rsidRDefault="00A02C1D" w:rsidP="003A639A">
    <w:pPr>
      <w:pStyle w:val="Contents"/>
      <w:tabs>
        <w:tab w:val="left" w:pos="5645"/>
      </w:tabs>
    </w:pPr>
    <w:r>
      <w:t>DOCUMENT HISTORY</w:t>
    </w:r>
  </w:p>
  <w:p w14:paraId="24C73BBB" w14:textId="77777777" w:rsidR="00A02C1D" w:rsidRPr="00ED2A8D" w:rsidRDefault="00A02C1D" w:rsidP="008747E0">
    <w:pPr>
      <w:pStyle w:val="Header"/>
    </w:pPr>
  </w:p>
  <w:p w14:paraId="0A4B4B1B" w14:textId="77777777" w:rsidR="00A02C1D" w:rsidRPr="00AC33A2" w:rsidRDefault="00A02C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7833" w14:textId="77777777" w:rsidR="00A02C1D" w:rsidRDefault="00A02C1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FDCB" w14:textId="77777777" w:rsidR="00A02C1D" w:rsidRDefault="00A02C1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EC2E9" w14:textId="77777777" w:rsidR="00A02C1D" w:rsidRPr="00ED2A8D" w:rsidRDefault="00A02C1D" w:rsidP="008747E0">
    <w:pPr>
      <w:pStyle w:val="Header"/>
    </w:pPr>
    <w:r>
      <w:rPr>
        <w:noProof/>
        <w:lang w:val="fr-FR" w:eastAsia="fr-FR"/>
      </w:rPr>
      <w:drawing>
        <wp:anchor distT="0" distB="0" distL="114300" distR="114300" simplePos="0" relativeHeight="251674624" behindDoc="1" locked="0" layoutInCell="1" allowOverlap="1" wp14:anchorId="764A2699" wp14:editId="15B7AD5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84DEC" w14:textId="77777777" w:rsidR="00A02C1D" w:rsidRPr="00ED2A8D" w:rsidRDefault="00A02C1D" w:rsidP="008747E0">
    <w:pPr>
      <w:pStyle w:val="Header"/>
    </w:pPr>
  </w:p>
  <w:p w14:paraId="3A821214" w14:textId="77777777" w:rsidR="00A02C1D" w:rsidRDefault="00A02C1D" w:rsidP="008747E0">
    <w:pPr>
      <w:pStyle w:val="Header"/>
    </w:pPr>
  </w:p>
  <w:p w14:paraId="2AFC5DB6" w14:textId="77777777" w:rsidR="00A02C1D" w:rsidRDefault="00A02C1D" w:rsidP="008747E0">
    <w:pPr>
      <w:pStyle w:val="Header"/>
    </w:pPr>
  </w:p>
  <w:p w14:paraId="2EA3DDCB" w14:textId="77777777" w:rsidR="00A02C1D" w:rsidRDefault="00A02C1D" w:rsidP="008747E0">
    <w:pPr>
      <w:pStyle w:val="Header"/>
    </w:pPr>
  </w:p>
  <w:p w14:paraId="5F8083F2" w14:textId="77777777" w:rsidR="00A02C1D" w:rsidRPr="00441393" w:rsidRDefault="00A02C1D" w:rsidP="00441393">
    <w:pPr>
      <w:pStyle w:val="Contents"/>
    </w:pPr>
    <w:r>
      <w:t>CONTENTS</w:t>
    </w:r>
  </w:p>
  <w:p w14:paraId="6052B487" w14:textId="77777777" w:rsidR="00A02C1D" w:rsidRDefault="00A02C1D" w:rsidP="0078486B">
    <w:pPr>
      <w:pStyle w:val="Header"/>
      <w:spacing w:line="140" w:lineRule="exact"/>
    </w:pPr>
  </w:p>
  <w:p w14:paraId="5FE4822C" w14:textId="77777777" w:rsidR="00A02C1D" w:rsidRPr="00AC33A2" w:rsidRDefault="00A02C1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9AC3" w14:textId="77777777" w:rsidR="00A02C1D" w:rsidRPr="00ED2A8D" w:rsidRDefault="00A02C1D" w:rsidP="00C716E5">
    <w:pPr>
      <w:pStyle w:val="Header"/>
    </w:pPr>
    <w:r>
      <w:rPr>
        <w:noProof/>
        <w:lang w:val="fr-FR" w:eastAsia="fr-FR"/>
      </w:rPr>
      <w:drawing>
        <wp:anchor distT="0" distB="0" distL="114300" distR="114300" simplePos="0" relativeHeight="251697152" behindDoc="1" locked="0" layoutInCell="1" allowOverlap="1" wp14:anchorId="428118CD" wp14:editId="6DA14D88">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510129" w14:textId="77777777" w:rsidR="00A02C1D" w:rsidRPr="00ED2A8D" w:rsidRDefault="00A02C1D" w:rsidP="00C716E5">
    <w:pPr>
      <w:pStyle w:val="Header"/>
    </w:pPr>
  </w:p>
  <w:p w14:paraId="49A63EF6" w14:textId="77777777" w:rsidR="00A02C1D" w:rsidRDefault="00A02C1D" w:rsidP="00C716E5">
    <w:pPr>
      <w:pStyle w:val="Header"/>
    </w:pPr>
  </w:p>
  <w:p w14:paraId="09CA3EA2" w14:textId="77777777" w:rsidR="00A02C1D" w:rsidRDefault="00A02C1D" w:rsidP="00C716E5">
    <w:pPr>
      <w:pStyle w:val="Header"/>
    </w:pPr>
  </w:p>
  <w:p w14:paraId="2ED18978" w14:textId="77777777" w:rsidR="00A02C1D" w:rsidRDefault="00A02C1D" w:rsidP="00C716E5">
    <w:pPr>
      <w:pStyle w:val="Header"/>
    </w:pPr>
  </w:p>
  <w:p w14:paraId="37939869" w14:textId="77777777" w:rsidR="00A02C1D" w:rsidRPr="00441393" w:rsidRDefault="00A02C1D" w:rsidP="00C716E5">
    <w:pPr>
      <w:pStyle w:val="Contents"/>
    </w:pPr>
    <w:r>
      <w:t>CONTENTS</w:t>
    </w:r>
  </w:p>
  <w:p w14:paraId="344AC97D" w14:textId="77777777" w:rsidR="00A02C1D" w:rsidRPr="00ED2A8D" w:rsidRDefault="00A02C1D" w:rsidP="00C716E5">
    <w:pPr>
      <w:pStyle w:val="Header"/>
    </w:pPr>
  </w:p>
  <w:p w14:paraId="342095FB" w14:textId="77777777" w:rsidR="00A02C1D" w:rsidRPr="00AC33A2" w:rsidRDefault="00A02C1D" w:rsidP="00C716E5">
    <w:pPr>
      <w:pStyle w:val="Header"/>
      <w:spacing w:line="140" w:lineRule="exact"/>
    </w:pPr>
  </w:p>
  <w:p w14:paraId="6126824B" w14:textId="77777777" w:rsidR="00A02C1D" w:rsidRDefault="00A02C1D">
    <w:pPr>
      <w:pStyle w:val="Header"/>
    </w:pPr>
    <w:r>
      <w:rPr>
        <w:noProof/>
        <w:lang w:val="fr-FR" w:eastAsia="fr-FR"/>
      </w:rPr>
      <w:drawing>
        <wp:anchor distT="0" distB="0" distL="114300" distR="114300" simplePos="0" relativeHeight="251695104" behindDoc="1" locked="0" layoutInCell="1" allowOverlap="1" wp14:anchorId="60284B2C" wp14:editId="04D8BF10">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24CD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76037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5D2159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FFE91E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8E23D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7EC5A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3E117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D0857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912162"/>
    <w:multiLevelType w:val="hybridMultilevel"/>
    <w:tmpl w:val="EDA2E6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3"/>
  </w:num>
  <w:num w:numId="2">
    <w:abstractNumId w:val="41"/>
  </w:num>
  <w:num w:numId="3">
    <w:abstractNumId w:val="14"/>
  </w:num>
  <w:num w:numId="4">
    <w:abstractNumId w:val="28"/>
  </w:num>
  <w:num w:numId="5">
    <w:abstractNumId w:val="24"/>
  </w:num>
  <w:num w:numId="6">
    <w:abstractNumId w:val="22"/>
  </w:num>
  <w:num w:numId="7">
    <w:abstractNumId w:val="31"/>
  </w:num>
  <w:num w:numId="8">
    <w:abstractNumId w:val="13"/>
  </w:num>
  <w:num w:numId="9">
    <w:abstractNumId w:val="21"/>
  </w:num>
  <w:num w:numId="10">
    <w:abstractNumId w:val="25"/>
  </w:num>
  <w:num w:numId="11">
    <w:abstractNumId w:val="11"/>
  </w:num>
  <w:num w:numId="12">
    <w:abstractNumId w:val="32"/>
  </w:num>
  <w:num w:numId="13">
    <w:abstractNumId w:val="7"/>
  </w:num>
  <w:num w:numId="14">
    <w:abstractNumId w:val="38"/>
  </w:num>
  <w:num w:numId="15">
    <w:abstractNumId w:val="19"/>
  </w:num>
  <w:num w:numId="16">
    <w:abstractNumId w:val="18"/>
  </w:num>
  <w:num w:numId="17">
    <w:abstractNumId w:val="30"/>
  </w:num>
  <w:num w:numId="18">
    <w:abstractNumId w:val="10"/>
  </w:num>
  <w:num w:numId="19">
    <w:abstractNumId w:val="17"/>
  </w:num>
  <w:num w:numId="20">
    <w:abstractNumId w:val="35"/>
  </w:num>
  <w:num w:numId="21">
    <w:abstractNumId w:val="16"/>
  </w:num>
  <w:num w:numId="22">
    <w:abstractNumId w:val="40"/>
  </w:num>
  <w:num w:numId="23">
    <w:abstractNumId w:val="9"/>
  </w:num>
  <w:num w:numId="24">
    <w:abstractNumId w:val="27"/>
  </w:num>
  <w:num w:numId="25">
    <w:abstractNumId w:val="23"/>
  </w:num>
  <w:num w:numId="26">
    <w:abstractNumId w:val="34"/>
  </w:num>
  <w:num w:numId="27">
    <w:abstractNumId w:val="36"/>
  </w:num>
  <w:num w:numId="28">
    <w:abstractNumId w:val="12"/>
  </w:num>
  <w:num w:numId="29">
    <w:abstractNumId w:val="29"/>
  </w:num>
  <w:num w:numId="30">
    <w:abstractNumId w:val="20"/>
  </w:num>
  <w:num w:numId="31">
    <w:abstractNumId w:val="15"/>
  </w:num>
  <w:num w:numId="32">
    <w:abstractNumId w:val="39"/>
  </w:num>
  <w:num w:numId="33">
    <w:abstractNumId w:val="37"/>
  </w:num>
  <w:num w:numId="34">
    <w:abstractNumId w:val="26"/>
  </w:num>
  <w:num w:numId="35">
    <w:abstractNumId w:val="2"/>
  </w:num>
  <w:num w:numId="36">
    <w:abstractNumId w:val="8"/>
  </w:num>
  <w:num w:numId="37">
    <w:abstractNumId w:val="1"/>
  </w:num>
  <w:num w:numId="38">
    <w:abstractNumId w:val="0"/>
  </w:num>
  <w:num w:numId="39">
    <w:abstractNumId w:val="6"/>
  </w:num>
  <w:num w:numId="40">
    <w:abstractNumId w:val="5"/>
  </w:num>
  <w:num w:numId="41">
    <w:abstractNumId w:val="4"/>
  </w:num>
  <w:num w:numId="42">
    <w:abstractNumId w:val="3"/>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hid Khan">
    <w15:presenceInfo w15:providerId="AD" w15:userId="S::Shahid.Khan@mcga.gov.uk::5e597b6b-3057-423f-8625-6b1f35b6b7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75"/>
    <w:rsid w:val="0001616D"/>
    <w:rsid w:val="00016839"/>
    <w:rsid w:val="000174F9"/>
    <w:rsid w:val="000249C2"/>
    <w:rsid w:val="000258F6"/>
    <w:rsid w:val="00027943"/>
    <w:rsid w:val="000379A7"/>
    <w:rsid w:val="00040EB8"/>
    <w:rsid w:val="000439A4"/>
    <w:rsid w:val="00044293"/>
    <w:rsid w:val="000472F8"/>
    <w:rsid w:val="0005449E"/>
    <w:rsid w:val="00057699"/>
    <w:rsid w:val="00057B6D"/>
    <w:rsid w:val="000601F4"/>
    <w:rsid w:val="00061A7B"/>
    <w:rsid w:val="000731A3"/>
    <w:rsid w:val="0008654C"/>
    <w:rsid w:val="000904ED"/>
    <w:rsid w:val="00091545"/>
    <w:rsid w:val="000A27A8"/>
    <w:rsid w:val="000A4B69"/>
    <w:rsid w:val="000B2356"/>
    <w:rsid w:val="000C711B"/>
    <w:rsid w:val="000D2431"/>
    <w:rsid w:val="000E3954"/>
    <w:rsid w:val="000E3E52"/>
    <w:rsid w:val="000F0F9F"/>
    <w:rsid w:val="000F3A0A"/>
    <w:rsid w:val="000F3F43"/>
    <w:rsid w:val="000F58ED"/>
    <w:rsid w:val="00110865"/>
    <w:rsid w:val="00110F6C"/>
    <w:rsid w:val="00113D5B"/>
    <w:rsid w:val="00113F8F"/>
    <w:rsid w:val="00122EBD"/>
    <w:rsid w:val="0013187E"/>
    <w:rsid w:val="001349DB"/>
    <w:rsid w:val="00135AEB"/>
    <w:rsid w:val="00136E58"/>
    <w:rsid w:val="00152A5B"/>
    <w:rsid w:val="001547F9"/>
    <w:rsid w:val="001607D8"/>
    <w:rsid w:val="00160ECB"/>
    <w:rsid w:val="00161325"/>
    <w:rsid w:val="0017187B"/>
    <w:rsid w:val="00184427"/>
    <w:rsid w:val="00184C2E"/>
    <w:rsid w:val="001875B1"/>
    <w:rsid w:val="001A739F"/>
    <w:rsid w:val="001B2A35"/>
    <w:rsid w:val="001B339A"/>
    <w:rsid w:val="001C650B"/>
    <w:rsid w:val="001C72B5"/>
    <w:rsid w:val="001D2E7A"/>
    <w:rsid w:val="001D3992"/>
    <w:rsid w:val="001D4A3E"/>
    <w:rsid w:val="001E416D"/>
    <w:rsid w:val="001F2C0A"/>
    <w:rsid w:val="001F4EF8"/>
    <w:rsid w:val="001F5AB1"/>
    <w:rsid w:val="00201337"/>
    <w:rsid w:val="002022EA"/>
    <w:rsid w:val="002044E9"/>
    <w:rsid w:val="00205B17"/>
    <w:rsid w:val="00205D9B"/>
    <w:rsid w:val="002204DA"/>
    <w:rsid w:val="00222D4C"/>
    <w:rsid w:val="0022371A"/>
    <w:rsid w:val="00237023"/>
    <w:rsid w:val="00237785"/>
    <w:rsid w:val="00244D75"/>
    <w:rsid w:val="00251FB9"/>
    <w:rsid w:val="002520AD"/>
    <w:rsid w:val="00254DEF"/>
    <w:rsid w:val="0025660A"/>
    <w:rsid w:val="00257DF8"/>
    <w:rsid w:val="00257E4A"/>
    <w:rsid w:val="0026038D"/>
    <w:rsid w:val="0027175D"/>
    <w:rsid w:val="0028314D"/>
    <w:rsid w:val="00291576"/>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4444"/>
    <w:rsid w:val="00315CE3"/>
    <w:rsid w:val="0031629B"/>
    <w:rsid w:val="003251FE"/>
    <w:rsid w:val="003274DB"/>
    <w:rsid w:val="00327FBF"/>
    <w:rsid w:val="00332A7B"/>
    <w:rsid w:val="003343E0"/>
    <w:rsid w:val="00335E40"/>
    <w:rsid w:val="00344408"/>
    <w:rsid w:val="00345E37"/>
    <w:rsid w:val="00347F3E"/>
    <w:rsid w:val="003621C3"/>
    <w:rsid w:val="0036382D"/>
    <w:rsid w:val="003772F2"/>
    <w:rsid w:val="00380350"/>
    <w:rsid w:val="00380B4E"/>
    <w:rsid w:val="003816E4"/>
    <w:rsid w:val="0039131E"/>
    <w:rsid w:val="003A04A6"/>
    <w:rsid w:val="003A0BF2"/>
    <w:rsid w:val="003A1A56"/>
    <w:rsid w:val="003A639A"/>
    <w:rsid w:val="003A7759"/>
    <w:rsid w:val="003A7F6E"/>
    <w:rsid w:val="003B03EA"/>
    <w:rsid w:val="003B453A"/>
    <w:rsid w:val="003C0A0E"/>
    <w:rsid w:val="003C7C34"/>
    <w:rsid w:val="003D0F37"/>
    <w:rsid w:val="003D5150"/>
    <w:rsid w:val="003F1901"/>
    <w:rsid w:val="003F1C3A"/>
    <w:rsid w:val="00400443"/>
    <w:rsid w:val="0041086B"/>
    <w:rsid w:val="00414698"/>
    <w:rsid w:val="0042565E"/>
    <w:rsid w:val="00432C05"/>
    <w:rsid w:val="00433DA3"/>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33A3"/>
    <w:rsid w:val="004B494F"/>
    <w:rsid w:val="004C0E4B"/>
    <w:rsid w:val="004C1D97"/>
    <w:rsid w:val="004D6D3F"/>
    <w:rsid w:val="004E0BBB"/>
    <w:rsid w:val="004E1D57"/>
    <w:rsid w:val="004E2A5A"/>
    <w:rsid w:val="004E2F16"/>
    <w:rsid w:val="004F1812"/>
    <w:rsid w:val="004F5930"/>
    <w:rsid w:val="004F6196"/>
    <w:rsid w:val="00503044"/>
    <w:rsid w:val="0051062E"/>
    <w:rsid w:val="00510AD9"/>
    <w:rsid w:val="00514BA9"/>
    <w:rsid w:val="00517E6C"/>
    <w:rsid w:val="00523666"/>
    <w:rsid w:val="00525922"/>
    <w:rsid w:val="00526234"/>
    <w:rsid w:val="00532D2E"/>
    <w:rsid w:val="00534F34"/>
    <w:rsid w:val="0053692E"/>
    <w:rsid w:val="005378A6"/>
    <w:rsid w:val="00547837"/>
    <w:rsid w:val="00552EA6"/>
    <w:rsid w:val="00557337"/>
    <w:rsid w:val="00557434"/>
    <w:rsid w:val="005733F7"/>
    <w:rsid w:val="00576D38"/>
    <w:rsid w:val="00577542"/>
    <w:rsid w:val="005805D2"/>
    <w:rsid w:val="00595415"/>
    <w:rsid w:val="00597652"/>
    <w:rsid w:val="005A0703"/>
    <w:rsid w:val="005A080B"/>
    <w:rsid w:val="005A0BB4"/>
    <w:rsid w:val="005B12A5"/>
    <w:rsid w:val="005B2A18"/>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1C36"/>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1521"/>
    <w:rsid w:val="006C2E25"/>
    <w:rsid w:val="006C48A4"/>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4886"/>
    <w:rsid w:val="007B6700"/>
    <w:rsid w:val="007B6A93"/>
    <w:rsid w:val="007B7BEC"/>
    <w:rsid w:val="007C68BC"/>
    <w:rsid w:val="007D1805"/>
    <w:rsid w:val="007D2107"/>
    <w:rsid w:val="007D3A42"/>
    <w:rsid w:val="007D5895"/>
    <w:rsid w:val="007D77AB"/>
    <w:rsid w:val="007E17CF"/>
    <w:rsid w:val="007E28D0"/>
    <w:rsid w:val="007E30DF"/>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C7736"/>
    <w:rsid w:val="008D29F3"/>
    <w:rsid w:val="008D3883"/>
    <w:rsid w:val="008E1F69"/>
    <w:rsid w:val="008E76B1"/>
    <w:rsid w:val="008F38BB"/>
    <w:rsid w:val="008F57D8"/>
    <w:rsid w:val="00902834"/>
    <w:rsid w:val="00910058"/>
    <w:rsid w:val="009115DD"/>
    <w:rsid w:val="00914330"/>
    <w:rsid w:val="00914E26"/>
    <w:rsid w:val="0091590F"/>
    <w:rsid w:val="00921ACD"/>
    <w:rsid w:val="00921BC6"/>
    <w:rsid w:val="00923B4D"/>
    <w:rsid w:val="0092540C"/>
    <w:rsid w:val="00925E0F"/>
    <w:rsid w:val="00931A57"/>
    <w:rsid w:val="00934294"/>
    <w:rsid w:val="0093492E"/>
    <w:rsid w:val="009414E6"/>
    <w:rsid w:val="0095450F"/>
    <w:rsid w:val="00956901"/>
    <w:rsid w:val="00961586"/>
    <w:rsid w:val="00962EC1"/>
    <w:rsid w:val="009646F5"/>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0EE8"/>
    <w:rsid w:val="00A02C1D"/>
    <w:rsid w:val="00A06A3D"/>
    <w:rsid w:val="00A10EBA"/>
    <w:rsid w:val="00A13E56"/>
    <w:rsid w:val="00A14644"/>
    <w:rsid w:val="00A227BF"/>
    <w:rsid w:val="00A24838"/>
    <w:rsid w:val="00A2743E"/>
    <w:rsid w:val="00A30C33"/>
    <w:rsid w:val="00A30E75"/>
    <w:rsid w:val="00A4308C"/>
    <w:rsid w:val="00A43395"/>
    <w:rsid w:val="00A44836"/>
    <w:rsid w:val="00A45AA6"/>
    <w:rsid w:val="00A524B5"/>
    <w:rsid w:val="00A540E4"/>
    <w:rsid w:val="00A549B3"/>
    <w:rsid w:val="00A56184"/>
    <w:rsid w:val="00A67954"/>
    <w:rsid w:val="00A72ED7"/>
    <w:rsid w:val="00A748A1"/>
    <w:rsid w:val="00A804E3"/>
    <w:rsid w:val="00A8083F"/>
    <w:rsid w:val="00A809D7"/>
    <w:rsid w:val="00A824D2"/>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43F01"/>
    <w:rsid w:val="00B502FF"/>
    <w:rsid w:val="00B528D3"/>
    <w:rsid w:val="00B643DF"/>
    <w:rsid w:val="00B65300"/>
    <w:rsid w:val="00B67422"/>
    <w:rsid w:val="00B70BD4"/>
    <w:rsid w:val="00B712CA"/>
    <w:rsid w:val="00B73463"/>
    <w:rsid w:val="00B76FD5"/>
    <w:rsid w:val="00B806CE"/>
    <w:rsid w:val="00B80C1C"/>
    <w:rsid w:val="00B90123"/>
    <w:rsid w:val="00B9016D"/>
    <w:rsid w:val="00B966CD"/>
    <w:rsid w:val="00B96FAE"/>
    <w:rsid w:val="00BA0F98"/>
    <w:rsid w:val="00BA1517"/>
    <w:rsid w:val="00BA44C2"/>
    <w:rsid w:val="00BA4E39"/>
    <w:rsid w:val="00BA5754"/>
    <w:rsid w:val="00BA67FD"/>
    <w:rsid w:val="00BA7C48"/>
    <w:rsid w:val="00BA7F72"/>
    <w:rsid w:val="00BC251F"/>
    <w:rsid w:val="00BC27F6"/>
    <w:rsid w:val="00BC39F4"/>
    <w:rsid w:val="00BC5283"/>
    <w:rsid w:val="00BD1587"/>
    <w:rsid w:val="00BD6A20"/>
    <w:rsid w:val="00BD7EE1"/>
    <w:rsid w:val="00BE1EEC"/>
    <w:rsid w:val="00BE5568"/>
    <w:rsid w:val="00BE5764"/>
    <w:rsid w:val="00BE7295"/>
    <w:rsid w:val="00BF1358"/>
    <w:rsid w:val="00C0106D"/>
    <w:rsid w:val="00C010AB"/>
    <w:rsid w:val="00C03944"/>
    <w:rsid w:val="00C133BE"/>
    <w:rsid w:val="00C17621"/>
    <w:rsid w:val="00C222B4"/>
    <w:rsid w:val="00C248C6"/>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5C49"/>
    <w:rsid w:val="00CC6246"/>
    <w:rsid w:val="00CD07AA"/>
    <w:rsid w:val="00CE5860"/>
    <w:rsid w:val="00CE5E46"/>
    <w:rsid w:val="00CF49CC"/>
    <w:rsid w:val="00CF54C2"/>
    <w:rsid w:val="00D04F0B"/>
    <w:rsid w:val="00D07384"/>
    <w:rsid w:val="00D1463A"/>
    <w:rsid w:val="00D16F55"/>
    <w:rsid w:val="00D24632"/>
    <w:rsid w:val="00D252C9"/>
    <w:rsid w:val="00D2759C"/>
    <w:rsid w:val="00D32DDF"/>
    <w:rsid w:val="00D3700C"/>
    <w:rsid w:val="00D414DD"/>
    <w:rsid w:val="00D4573B"/>
    <w:rsid w:val="00D638E0"/>
    <w:rsid w:val="00D653B1"/>
    <w:rsid w:val="00D656B7"/>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E7431"/>
    <w:rsid w:val="00DF41B2"/>
    <w:rsid w:val="00E01166"/>
    <w:rsid w:val="00E01272"/>
    <w:rsid w:val="00E015AE"/>
    <w:rsid w:val="00E03067"/>
    <w:rsid w:val="00E03846"/>
    <w:rsid w:val="00E069B6"/>
    <w:rsid w:val="00E16EB4"/>
    <w:rsid w:val="00E20A7D"/>
    <w:rsid w:val="00E21A27"/>
    <w:rsid w:val="00E23958"/>
    <w:rsid w:val="00E27A2F"/>
    <w:rsid w:val="00E42A94"/>
    <w:rsid w:val="00E44826"/>
    <w:rsid w:val="00E451BA"/>
    <w:rsid w:val="00E454B5"/>
    <w:rsid w:val="00E458BF"/>
    <w:rsid w:val="00E54BFB"/>
    <w:rsid w:val="00E54CD7"/>
    <w:rsid w:val="00E706E7"/>
    <w:rsid w:val="00E818AD"/>
    <w:rsid w:val="00E84229"/>
    <w:rsid w:val="00E84965"/>
    <w:rsid w:val="00E90E4E"/>
    <w:rsid w:val="00E93183"/>
    <w:rsid w:val="00E9391E"/>
    <w:rsid w:val="00EA1052"/>
    <w:rsid w:val="00EA218F"/>
    <w:rsid w:val="00EA4F29"/>
    <w:rsid w:val="00EA5B27"/>
    <w:rsid w:val="00EA5F83"/>
    <w:rsid w:val="00EA6F9D"/>
    <w:rsid w:val="00EB6F3C"/>
    <w:rsid w:val="00EC1E2C"/>
    <w:rsid w:val="00EC2B9A"/>
    <w:rsid w:val="00EC3723"/>
    <w:rsid w:val="00EC3CAF"/>
    <w:rsid w:val="00EC568A"/>
    <w:rsid w:val="00EC7C87"/>
    <w:rsid w:val="00ED030E"/>
    <w:rsid w:val="00ED2A8D"/>
    <w:rsid w:val="00ED2ACE"/>
    <w:rsid w:val="00ED4450"/>
    <w:rsid w:val="00EE54CB"/>
    <w:rsid w:val="00EE6424"/>
    <w:rsid w:val="00EF1C54"/>
    <w:rsid w:val="00EF1E51"/>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B7C02"/>
    <w:rsid w:val="00FC06AF"/>
    <w:rsid w:val="00FC378B"/>
    <w:rsid w:val="00FC3977"/>
    <w:rsid w:val="00FD2566"/>
    <w:rsid w:val="00FD2F16"/>
    <w:rsid w:val="00FD6065"/>
    <w:rsid w:val="00FD667E"/>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1FD293"/>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7E17CF"/>
    <w:pPr>
      <w:keepNext/>
      <w:keepLines/>
      <w:numPr>
        <w:ilvl w:val="1"/>
        <w:numId w:val="29"/>
      </w:numPr>
      <w:spacing w:before="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E17C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CE564-8146-4F90-A1E6-DE09EC9F1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456</TotalTime>
  <Pages>12</Pages>
  <Words>3267</Words>
  <Characters>18627</Characters>
  <Application>Microsoft Office Word</Application>
  <DocSecurity>0</DocSecurity>
  <Lines>155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21851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Kevin Gregory</cp:lastModifiedBy>
  <cp:revision>32</cp:revision>
  <dcterms:created xsi:type="dcterms:W3CDTF">2019-09-24T07:51:00Z</dcterms:created>
  <dcterms:modified xsi:type="dcterms:W3CDTF">2019-10-01T07:51:00Z</dcterms:modified>
</cp:coreProperties>
</file>